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E0" w:rsidRPr="00040301" w:rsidRDefault="00C167E0" w:rsidP="00040301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ПРИЛОЖЕНИЕ</w:t>
      </w:r>
      <w:r w:rsidRPr="00040301">
        <w:rPr>
          <w:rFonts w:ascii="Times New Roman" w:hAnsi="Times New Roman" w:cs="Times New Roman"/>
          <w:sz w:val="24"/>
          <w:szCs w:val="24"/>
        </w:rPr>
        <w:br/>
        <w:t>к Постановлению Правительства</w:t>
      </w:r>
      <w:r w:rsidRPr="00040301">
        <w:rPr>
          <w:rFonts w:ascii="Times New Roman" w:hAnsi="Times New Roman" w:cs="Times New Roman"/>
          <w:sz w:val="24"/>
          <w:szCs w:val="24"/>
        </w:rPr>
        <w:br/>
        <w:t>Приднестровской Молдавской</w:t>
      </w:r>
      <w:r w:rsidRPr="00040301">
        <w:rPr>
          <w:rFonts w:ascii="Times New Roman" w:hAnsi="Times New Roman" w:cs="Times New Roman"/>
          <w:sz w:val="24"/>
          <w:szCs w:val="24"/>
        </w:rPr>
        <w:br/>
        <w:t>Республики</w:t>
      </w:r>
      <w:r w:rsidRPr="00040301">
        <w:rPr>
          <w:rFonts w:ascii="Times New Roman" w:hAnsi="Times New Roman" w:cs="Times New Roman"/>
          <w:sz w:val="24"/>
          <w:szCs w:val="24"/>
        </w:rPr>
        <w:br/>
        <w:t>от 12 декабря 2018 года № 442</w:t>
      </w:r>
    </w:p>
    <w:p w:rsidR="00040301" w:rsidRDefault="000403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301">
        <w:rPr>
          <w:rFonts w:ascii="Times New Roman" w:hAnsi="Times New Roman" w:cs="Times New Roman"/>
          <w:b/>
          <w:sz w:val="24"/>
          <w:szCs w:val="24"/>
        </w:rPr>
        <w:t>РЕГЛАМЕНТ</w:t>
      </w:r>
      <w:r w:rsidRPr="00040301">
        <w:rPr>
          <w:rFonts w:ascii="Times New Roman" w:hAnsi="Times New Roman" w:cs="Times New Roman"/>
          <w:b/>
          <w:sz w:val="24"/>
          <w:szCs w:val="24"/>
        </w:rPr>
        <w:br/>
        <w:t xml:space="preserve">предоставления государственными администрациями городов (районов) Приднестровской Молдавской </w:t>
      </w:r>
      <w:r w:rsidR="005A1149">
        <w:rPr>
          <w:rFonts w:ascii="Times New Roman" w:hAnsi="Times New Roman" w:cs="Times New Roman"/>
          <w:b/>
          <w:sz w:val="24"/>
          <w:szCs w:val="24"/>
        </w:rPr>
        <w:t xml:space="preserve">Республики </w:t>
      </w:r>
      <w:r w:rsidRPr="00040301">
        <w:rPr>
          <w:rFonts w:ascii="Times New Roman" w:hAnsi="Times New Roman" w:cs="Times New Roman"/>
          <w:b/>
          <w:sz w:val="24"/>
          <w:szCs w:val="24"/>
        </w:rPr>
        <w:t>государственной услуги "Выдача Решения о разрешении на строительство объекта </w:t>
      </w:r>
      <w:r w:rsidR="005A11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301">
        <w:rPr>
          <w:rFonts w:ascii="Times New Roman" w:hAnsi="Times New Roman" w:cs="Times New Roman"/>
          <w:b/>
          <w:sz w:val="24"/>
          <w:szCs w:val="24"/>
        </w:rPr>
        <w:t>(реконструкцию, перепланировку, переустройство)"</w:t>
      </w:r>
    </w:p>
    <w:p w:rsidR="00040301" w:rsidRDefault="000403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301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:rsidR="005A1149" w:rsidRDefault="005A1149" w:rsidP="000403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301">
        <w:rPr>
          <w:rFonts w:ascii="Times New Roman" w:hAnsi="Times New Roman" w:cs="Times New Roman"/>
          <w:b/>
          <w:sz w:val="24"/>
          <w:szCs w:val="24"/>
        </w:rPr>
        <w:t>1. Предмет регулирования Регламента</w:t>
      </w:r>
    </w:p>
    <w:p w:rsidR="00040301" w:rsidRDefault="000403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1. Регламент предоставления государственными администрациями городов (районов) Приднестровской</w:t>
      </w:r>
      <w:r w:rsidR="00040301">
        <w:rPr>
          <w:rFonts w:ascii="Times New Roman" w:hAnsi="Times New Roman" w:cs="Times New Roman"/>
          <w:sz w:val="24"/>
          <w:szCs w:val="24"/>
        </w:rPr>
        <w:t xml:space="preserve"> Молдавской Республики государственной услуги </w:t>
      </w:r>
      <w:r w:rsidRPr="00040301">
        <w:rPr>
          <w:rFonts w:ascii="Times New Roman" w:hAnsi="Times New Roman" w:cs="Times New Roman"/>
          <w:sz w:val="24"/>
          <w:szCs w:val="24"/>
        </w:rPr>
        <w:t xml:space="preserve">"Выдача Решения о разрешении на строительство объекта (реконструкцию, перепланировку, переустройство)" (далее - Регламент) разработан в целях повышения качества и доступности результатов предоставления государственной услуги по оформлению и </w:t>
      </w:r>
      <w:r w:rsidR="00040301">
        <w:rPr>
          <w:rFonts w:ascii="Times New Roman" w:hAnsi="Times New Roman" w:cs="Times New Roman"/>
          <w:sz w:val="24"/>
          <w:szCs w:val="24"/>
        </w:rPr>
        <w:t xml:space="preserve">выдаче </w:t>
      </w:r>
      <w:r w:rsidRPr="00040301">
        <w:rPr>
          <w:rFonts w:ascii="Times New Roman" w:hAnsi="Times New Roman" w:cs="Times New Roman"/>
          <w:sz w:val="24"/>
          <w:szCs w:val="24"/>
        </w:rPr>
        <w:t>Решения о разрешении на строительство объекта (реконструкцию, перепланировку, переустройство) (далее - государственная услуга).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Регламент устанавливает стандарт предоставления государственной 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настоящего Регламента, досудебный (внесудебный) порядок обжалования решений и действий (бездействий) должностных лиц, ответственных за выдачу Решения о разрешении на строительство объекта (реконструкцию, перепланировку, переустройство) (далее - Решение).</w:t>
      </w:r>
      <w:proofErr w:type="gramEnd"/>
    </w:p>
    <w:p w:rsidR="00040301" w:rsidRDefault="000403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301">
        <w:rPr>
          <w:rFonts w:ascii="Times New Roman" w:hAnsi="Times New Roman" w:cs="Times New Roman"/>
          <w:b/>
          <w:sz w:val="24"/>
          <w:szCs w:val="24"/>
        </w:rPr>
        <w:t>2. Круг заявителей</w:t>
      </w:r>
    </w:p>
    <w:p w:rsidR="00040301" w:rsidRDefault="000403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2. За получением государственной услуги может обратиться: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1) руководитель юридического лица, иное лицо, имеющее право без доверенности представлять интересы юридического лица, либо иное лицо, действующее на основании доверенности либо в силу закона;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2) физическое лицо либо представитель физического лица, действующий на основании доверенности либо в силу закона.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9603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31C">
        <w:rPr>
          <w:rFonts w:ascii="Times New Roman" w:hAnsi="Times New Roman" w:cs="Times New Roman"/>
          <w:b/>
          <w:sz w:val="24"/>
          <w:szCs w:val="24"/>
        </w:rPr>
        <w:t>3. Требования к порядку информирования</w:t>
      </w:r>
      <w:r w:rsidR="0096031C">
        <w:rPr>
          <w:rFonts w:ascii="Times New Roman" w:hAnsi="Times New Roman" w:cs="Times New Roman"/>
          <w:b/>
          <w:sz w:val="24"/>
          <w:szCs w:val="24"/>
        </w:rPr>
        <w:t xml:space="preserve"> о предоставлении государственной услуги 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Информацию о месте нахождения, графике работы, справочных телефонах отделов и управлений, участвующих в предоставлении государственной услуги, адреса электронной почты и иную необходимую информацию заявитель может получить на расположенных в государственных администрациях городов (районов) информационных стендах, а также на следующих официальных сайтах и по телефонам: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а) Государственная администрация города Тирасполь</w:t>
      </w:r>
      <w:r w:rsidR="0096031C">
        <w:rPr>
          <w:rFonts w:ascii="Times New Roman" w:hAnsi="Times New Roman" w:cs="Times New Roman"/>
          <w:sz w:val="24"/>
          <w:szCs w:val="24"/>
        </w:rPr>
        <w:t xml:space="preserve"> </w:t>
      </w:r>
      <w:r w:rsidRPr="00040301">
        <w:rPr>
          <w:rFonts w:ascii="Times New Roman" w:hAnsi="Times New Roman" w:cs="Times New Roman"/>
          <w:sz w:val="24"/>
          <w:szCs w:val="24"/>
        </w:rPr>
        <w:t>и города </w:t>
      </w: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Днестровск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 xml:space="preserve"> - www.tirasadmin.org/; справочный телефон службы "Одно окно": 0 (533) 5-21-38;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 Государственная администрация города Бендеры - http://bendery-ga.org/; справочный телефон службы "Одно окно": 0 (552) 2-00-24;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 Государственная администрация Слободзейского района и города Слободзея - https://slobodzeya.gospmr.org/; справочный телефон Управления строительства, архитектуры, дорожного и жилищно-коммунального хозяйства: 0 (557) 2-57-43;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 Государственная администрация Григориопольского района и города Григориополь - http://grig-admin.idknet.com/; справочный телефон службы "Одно окно": 0 (210) 3-55-99;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д) Государственная администрация Дубоссарского района и города Дубоссары - http://www.dubossary.ru/; справочный телефон службы "Одно окно": 0 (215) 3-31-62;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е) Государственная администрация Рыбницкого района и города Рыбницы - http://rybnitsa.org/; справочный телефон службы "Одно окно": 0 (555) 3-15-11;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ж) Государственная администрация Каменского района и города Каменка - http://camenca.org/; справочный телефон службы "Одно окно": 0 (216) 2-16-67;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 Государственная администрация города </w:t>
      </w: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Днестровск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 xml:space="preserve"> - http://dnestrovsk.name/; справочный телефон службы "Одно окно": 0 (219) 7-12-71;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и) государственная информационная система "Портал государственных услуг Приднестровской Молдавской Республики" (далее Портал) - https://uslugi.gospmr.org/.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4. График работы Службы "Одно окно":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Понедельник - пятница: с 08:00 по 17:00, перерыв на обед 12:00-13:00.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Выходные: суббота, воскресенье.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По решению главы Государственной администрации города (района) график работы Службы "Одно окно" может быть изменен.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5. Информация о графике (режиме) работы предоставляется по справочным телефонам, а также размещается на информационном стенде и официальных сайтах государственных администраций городов (районов).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6. По вопросам получения Решения заявители могут получить информацию: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у должностных лиц службы "Одно окно" государственных администраций города (района);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у должностных лиц профильного подразделения государственных администраций городов (районов) (в том числе в телефонном режиме);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на официальном сайте государственных администраций городов (районов);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при письменном обращении в государственные администрации городов (районов).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7. На официальных сайтах государственных администраций городов (районов) должна размещаться следующая информация: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исчерпывающий перечень документов, необходимых для подготовки и выдачи Решения, требования к оформлению указанных документов;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срок предоставления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порядок выдачи Решения;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исчерпывающий перечень оснований для отказа в предоставлении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о праве заявителя на досудебное (внесудебное) обжалование действий (бездействия) и решений, принятых (осуществляемых) в ходе предоставления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е) форма заявления, используемая при предоставлении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ж) полный текст Регламента размещается на официальных сайтах государственных администраций городов (районов).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8. На информационных стендах в фойе государственных администраций городов (районов) размещаются: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информация, предусмотренная пунктом 7 настоящего Регламента;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информация о графике работы службы "Одно окно", осуществляющей прием (выдачу) документов, адрес;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номер телефона службы "Одно окно";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графики приема заявителей должностными лицами службы "Одно окно", ответственными за прием заявлений.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9603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31C">
        <w:rPr>
          <w:rFonts w:ascii="Times New Roman" w:hAnsi="Times New Roman" w:cs="Times New Roman"/>
          <w:b/>
          <w:sz w:val="24"/>
          <w:szCs w:val="24"/>
        </w:rPr>
        <w:t>Раздел 2. Стандарт предоставления государственной услуги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9603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31C">
        <w:rPr>
          <w:rFonts w:ascii="Times New Roman" w:hAnsi="Times New Roman" w:cs="Times New Roman"/>
          <w:b/>
          <w:sz w:val="24"/>
          <w:szCs w:val="24"/>
        </w:rPr>
        <w:t>4. Наименование государственной услуги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9. Наименование государственной</w:t>
      </w:r>
      <w:r w:rsidR="0096031C">
        <w:rPr>
          <w:rFonts w:ascii="Times New Roman" w:hAnsi="Times New Roman" w:cs="Times New Roman"/>
          <w:sz w:val="24"/>
          <w:szCs w:val="24"/>
        </w:rPr>
        <w:t xml:space="preserve"> услуги: «Выдача Решения о разрешении на строительство </w:t>
      </w:r>
      <w:r w:rsidR="0096031C" w:rsidRPr="00040301">
        <w:rPr>
          <w:rFonts w:ascii="Times New Roman" w:hAnsi="Times New Roman" w:cs="Times New Roman"/>
          <w:sz w:val="24"/>
          <w:szCs w:val="24"/>
        </w:rPr>
        <w:t>объекта (реконструкцию, перепланировку, переустройство)</w:t>
      </w:r>
      <w:r w:rsidR="0096031C">
        <w:rPr>
          <w:rFonts w:ascii="Times New Roman" w:hAnsi="Times New Roman" w:cs="Times New Roman"/>
          <w:sz w:val="24"/>
          <w:szCs w:val="24"/>
        </w:rPr>
        <w:t>»</w:t>
      </w:r>
      <w:r w:rsidR="0096031C" w:rsidRPr="00040301">
        <w:rPr>
          <w:rFonts w:ascii="Times New Roman" w:hAnsi="Times New Roman" w:cs="Times New Roman"/>
          <w:sz w:val="24"/>
          <w:szCs w:val="24"/>
        </w:rPr>
        <w:t>.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9603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31C">
        <w:rPr>
          <w:rFonts w:ascii="Times New Roman" w:hAnsi="Times New Roman" w:cs="Times New Roman"/>
          <w:b/>
          <w:sz w:val="24"/>
          <w:szCs w:val="24"/>
        </w:rPr>
        <w:t xml:space="preserve">5. Наименование уполномоченного органа, </w:t>
      </w:r>
      <w:r w:rsidR="0096031C" w:rsidRPr="0096031C">
        <w:rPr>
          <w:rFonts w:ascii="Times New Roman" w:hAnsi="Times New Roman" w:cs="Times New Roman"/>
          <w:b/>
          <w:sz w:val="24"/>
          <w:szCs w:val="24"/>
        </w:rPr>
        <w:t xml:space="preserve">предоставляющего государственную </w:t>
      </w:r>
      <w:r w:rsidRPr="0096031C">
        <w:rPr>
          <w:rFonts w:ascii="Times New Roman" w:hAnsi="Times New Roman" w:cs="Times New Roman"/>
          <w:b/>
          <w:sz w:val="24"/>
          <w:szCs w:val="24"/>
        </w:rPr>
        <w:t>услугу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10. Государственная услуга предоставляется государственными администрациями городов (районов) Приднестровской Молдавской Республики (далее - уполномоченный орган).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9603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31C">
        <w:rPr>
          <w:rFonts w:ascii="Times New Roman" w:hAnsi="Times New Roman" w:cs="Times New Roman"/>
          <w:b/>
          <w:sz w:val="24"/>
          <w:szCs w:val="24"/>
        </w:rPr>
        <w:t>6. Описание результата предоставления государственной услуги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11. Результатом предоставления государственной услуги является оформление и выдача одного из следующих документов: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 Решения о разрешении на строительство объекта (реконструкцию, перепланировку, переустройство);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письменного уведомления об отказе в выдаче Решения.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9603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31C">
        <w:rPr>
          <w:rFonts w:ascii="Times New Roman" w:hAnsi="Times New Roman" w:cs="Times New Roman"/>
          <w:b/>
          <w:sz w:val="24"/>
          <w:szCs w:val="24"/>
        </w:rPr>
        <w:t>7. Срок предоставления государственной услуги, срок выдачи документа, являющегося результатом предоставления государственной услуги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12. Срок предоставления государственной услуги не должен превышать 30 (тридцати) календарных дней со дня получения должностным лицом службы "Одно окно" заявления с приложением всех необходимых документов.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9603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31C">
        <w:rPr>
          <w:rFonts w:ascii="Times New Roman" w:hAnsi="Times New Roman" w:cs="Times New Roman"/>
          <w:b/>
          <w:sz w:val="24"/>
          <w:szCs w:val="24"/>
        </w:rPr>
        <w:t>8. Перечень нормативных правовых актов, регулирующих отношения, возникающие в связи с предоставлением государственной услуги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13. Отношения, возникающие в связи с предоставлением государственной услуги, регулируются следующими нормативными правовыми актами Приднестровской Молдавской Республики: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Жилищным кодексом Приднестровской Молдавской Республики;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Гражданским кодексом Приднестровской Молдавской Республики;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Земельным кодексом Приднестровской Молдавской Республики;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Водным кодексом Приднестровской Молдавской Республики;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Законом Приднестровской Молдавской Республики от 30 мая 1995 года "Об основах градостроительства" (СЗМР 95-2);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е) </w:t>
      </w:r>
      <w:hyperlink r:id="rId5" w:tooltip="(ВСТУПИЛ В СИЛУ 12.05.1999) Об архитектурной деятельности" w:history="1">
        <w:r w:rsidRPr="00040301">
          <w:rPr>
            <w:rStyle w:val="a3"/>
            <w:rFonts w:ascii="Times New Roman" w:hAnsi="Times New Roman" w:cs="Times New Roman"/>
            <w:sz w:val="24"/>
            <w:szCs w:val="24"/>
          </w:rPr>
          <w:t>Законом Приднестровской Молдавской Республики от 12 мая 1999 года № 159-З "Об архитектурной деятельности"</w:t>
        </w:r>
      </w:hyperlink>
      <w:r w:rsidRPr="00040301">
        <w:rPr>
          <w:rFonts w:ascii="Times New Roman" w:hAnsi="Times New Roman" w:cs="Times New Roman"/>
          <w:sz w:val="24"/>
          <w:szCs w:val="24"/>
        </w:rPr>
        <w:t> (СЗМР 99-2);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ж) </w:t>
      </w:r>
      <w:hyperlink r:id="rId6" w:tooltip="(ВСТУПИЛ В СИЛУ 22.08.2016) Об организации предоставления государственных услуг" w:history="1">
        <w:r w:rsidRPr="00040301">
          <w:rPr>
            <w:rStyle w:val="a3"/>
            <w:rFonts w:ascii="Times New Roman" w:hAnsi="Times New Roman" w:cs="Times New Roman"/>
            <w:sz w:val="24"/>
            <w:szCs w:val="24"/>
          </w:rPr>
          <w:t>Законом Приднестровской Молдавской Республики от 19 августа 2016 года № 211-З-VI "Об организации предоставления государственных услуг"</w:t>
        </w:r>
      </w:hyperlink>
      <w:r w:rsidRPr="00040301">
        <w:rPr>
          <w:rFonts w:ascii="Times New Roman" w:hAnsi="Times New Roman" w:cs="Times New Roman"/>
          <w:sz w:val="24"/>
          <w:szCs w:val="24"/>
        </w:rPr>
        <w:t> (САЗ 16-33);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 </w:t>
      </w:r>
      <w:hyperlink r:id="rId7" w:tooltip="(ВСТУПИЛ В СИЛУ 15.12.2003) Об обращениях граждан и юридических лиц, а также общественных объединений" w:history="1">
        <w:r w:rsidRPr="00040301">
          <w:rPr>
            <w:rStyle w:val="a3"/>
            <w:rFonts w:ascii="Times New Roman" w:hAnsi="Times New Roman" w:cs="Times New Roman"/>
            <w:sz w:val="24"/>
            <w:szCs w:val="24"/>
          </w:rPr>
          <w:t>Законом Приднестровской Молдавской Республики от 8 декабря 2003 года № 367-З-III "Об обращениях граждан и юридических лиц, а также общественных объединений"</w:t>
        </w:r>
      </w:hyperlink>
      <w:r w:rsidRPr="00040301">
        <w:rPr>
          <w:rFonts w:ascii="Times New Roman" w:hAnsi="Times New Roman" w:cs="Times New Roman"/>
          <w:sz w:val="24"/>
          <w:szCs w:val="24"/>
        </w:rPr>
        <w:t> (САЗ 03-50);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и) </w:t>
      </w:r>
      <w:hyperlink r:id="rId8" w:tooltip="(ВСТУПИЛ В СИЛУ 25.08.2015) Об утверждении Положения о порядке принятия решений (разрешений) главами государственных администраций городов и районов при создании, реконструкции и перепланировке архитектурного объекта" w:history="1">
        <w:r w:rsidRPr="00040301">
          <w:rPr>
            <w:rStyle w:val="a3"/>
            <w:rFonts w:ascii="Times New Roman" w:hAnsi="Times New Roman" w:cs="Times New Roman"/>
            <w:sz w:val="24"/>
            <w:szCs w:val="24"/>
          </w:rPr>
          <w:t>Постановления Правительства Приднестровской Молдавской Республики от 25 июня 2015 года № 160 "Об утверждении Положения о порядке принятия решений (разрешений) главами государственных администраций городов и районов при создании, реконструкции и перепланировке архитектурного объекта"</w:t>
        </w:r>
      </w:hyperlink>
      <w:r w:rsidRPr="00040301">
        <w:rPr>
          <w:rFonts w:ascii="Times New Roman" w:hAnsi="Times New Roman" w:cs="Times New Roman"/>
          <w:sz w:val="24"/>
          <w:szCs w:val="24"/>
        </w:rPr>
        <w:t> (САЗ 15-26);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к) Приказом Министерства промышленности и регионального развития </w:t>
      </w:r>
      <w:hyperlink r:id="rId9" w:tooltip="(ВСТУПИЛ В СИЛУ 24.05.2004) Об утверждении Положения &quot;О порядке переустройства помещений в жилых домах&quot;" w:history="1">
        <w:r w:rsidRPr="00040301">
          <w:rPr>
            <w:rStyle w:val="a3"/>
            <w:rFonts w:ascii="Times New Roman" w:hAnsi="Times New Roman" w:cs="Times New Roman"/>
            <w:sz w:val="24"/>
            <w:szCs w:val="24"/>
          </w:rPr>
          <w:t>Приднестровской Молдавской Республики от 28 октября 2003 года № 958 "Об утверждении Положения "О порядке переустройства помещений в жилых домах"</w:t>
        </w:r>
      </w:hyperlink>
      <w:r w:rsidRPr="00040301">
        <w:rPr>
          <w:rFonts w:ascii="Times New Roman" w:hAnsi="Times New Roman" w:cs="Times New Roman"/>
          <w:sz w:val="24"/>
          <w:szCs w:val="24"/>
        </w:rPr>
        <w:t> (регистрационный № 2764 от 20 мая 2004 года) (САЗ 04-21).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96031C" w:rsidRDefault="00C167E0" w:rsidP="009603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31C">
        <w:rPr>
          <w:rFonts w:ascii="Times New Roman" w:hAnsi="Times New Roman" w:cs="Times New Roman"/>
          <w:b/>
          <w:sz w:val="24"/>
          <w:szCs w:val="24"/>
        </w:rPr>
        <w:t xml:space="preserve">9. Исчерпывающий перечень документов, необходимых в соответствии с нормативными правовыми актами </w:t>
      </w:r>
      <w:r w:rsidR="0096031C">
        <w:rPr>
          <w:rFonts w:ascii="Times New Roman" w:hAnsi="Times New Roman" w:cs="Times New Roman"/>
          <w:b/>
          <w:sz w:val="24"/>
          <w:szCs w:val="24"/>
        </w:rPr>
        <w:t xml:space="preserve">для предоставления государственной </w:t>
      </w:r>
      <w:r w:rsidRPr="0096031C">
        <w:rPr>
          <w:rFonts w:ascii="Times New Roman" w:hAnsi="Times New Roman" w:cs="Times New Roman"/>
          <w:b/>
          <w:sz w:val="24"/>
          <w:szCs w:val="24"/>
        </w:rPr>
        <w:t>услуги и услуг, которые являют</w:t>
      </w:r>
      <w:r w:rsidR="0096031C">
        <w:rPr>
          <w:rFonts w:ascii="Times New Roman" w:hAnsi="Times New Roman" w:cs="Times New Roman"/>
          <w:b/>
          <w:sz w:val="24"/>
          <w:szCs w:val="24"/>
        </w:rPr>
        <w:t xml:space="preserve">ся необходимыми и обязательными для предоставления </w:t>
      </w:r>
      <w:r w:rsidRPr="0096031C">
        <w:rPr>
          <w:rFonts w:ascii="Times New Roman" w:hAnsi="Times New Roman" w:cs="Times New Roman"/>
          <w:b/>
          <w:sz w:val="24"/>
          <w:szCs w:val="24"/>
        </w:rPr>
        <w:t>государственной услуги, подлежащих представлению заявителем.</w:t>
      </w:r>
    </w:p>
    <w:p w:rsidR="0096031C" w:rsidRDefault="0096031C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14. Для получения государственной услуги в целях </w:t>
      </w:r>
      <w:r w:rsidRPr="00810418">
        <w:rPr>
          <w:rFonts w:ascii="Times New Roman" w:hAnsi="Times New Roman" w:cs="Times New Roman"/>
          <w:b/>
          <w:sz w:val="24"/>
          <w:szCs w:val="24"/>
        </w:rPr>
        <w:t xml:space="preserve">проведения перепланировки, переустройства квартир и жилых помещений (с пристройкой/ с присоединением мест общего пользования) </w:t>
      </w:r>
      <w:r w:rsidRPr="00040301">
        <w:rPr>
          <w:rFonts w:ascii="Times New Roman" w:hAnsi="Times New Roman" w:cs="Times New Roman"/>
          <w:sz w:val="24"/>
          <w:szCs w:val="24"/>
        </w:rPr>
        <w:t>необходимо наличие следующих документов: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заявление собственника, нанимателя на проведение перепланировки, переустройства квартир и жилых помещений (с пристройкой/ с присоединением мест общего пользования) согласно Приложению № 1 к настоящему Регламенту;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правоустанавливающие документы на переустраиваемое жилое помещение;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согласованная проектная документация</w:t>
      </w:r>
      <w:r w:rsidR="00810418">
        <w:rPr>
          <w:rFonts w:ascii="Times New Roman" w:hAnsi="Times New Roman" w:cs="Times New Roman"/>
          <w:sz w:val="24"/>
          <w:szCs w:val="24"/>
        </w:rPr>
        <w:t xml:space="preserve"> с Государственной администрацией города (района)</w:t>
      </w:r>
      <w:r w:rsidRPr="00040301">
        <w:rPr>
          <w:rFonts w:ascii="Times New Roman" w:hAnsi="Times New Roman" w:cs="Times New Roman"/>
          <w:sz w:val="24"/>
          <w:szCs w:val="24"/>
        </w:rPr>
        <w:t>, государственным учреждением "Республиканский центр гигиены и эпидемиологии", Управлением пожарной охраны Главного управления по чрезвычайным ситуациям Министерства внутренних дел Приднестровской Молдавской Республики, другими заинтересованными организациями и инженерными службами;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паспорт или иной документ, удостоверяющий личность заявителя (представляется для сверки данных, указанных в заявлении).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протокол общего собрания собственников помещений в многоквартирном жилом доме (при необходимости);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е) согласие всех совершеннолетних членов семьи нанимателя и собственника (для нанимателей);</w:t>
      </w:r>
    </w:p>
    <w:p w:rsidR="00C167E0" w:rsidRPr="0096031C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ж) </w:t>
      </w:r>
      <w:r w:rsidRPr="0096031C">
        <w:rPr>
          <w:rFonts w:ascii="Times New Roman" w:hAnsi="Times New Roman" w:cs="Times New Roman"/>
          <w:color w:val="FF0000"/>
          <w:sz w:val="24"/>
          <w:szCs w:val="24"/>
        </w:rPr>
        <w:t>Исключе</w:t>
      </w:r>
      <w:proofErr w:type="gramStart"/>
      <w:r w:rsidRPr="0096031C">
        <w:rPr>
          <w:rFonts w:ascii="Times New Roman" w:hAnsi="Times New Roman" w:cs="Times New Roman"/>
          <w:color w:val="FF0000"/>
          <w:sz w:val="24"/>
          <w:szCs w:val="24"/>
        </w:rPr>
        <w:t>н(</w:t>
      </w:r>
      <w:proofErr w:type="gramEnd"/>
      <w:r w:rsidRPr="0096031C">
        <w:rPr>
          <w:rFonts w:ascii="Times New Roman" w:hAnsi="Times New Roman" w:cs="Times New Roman"/>
          <w:color w:val="FF0000"/>
          <w:sz w:val="24"/>
          <w:szCs w:val="24"/>
        </w:rPr>
        <w:t>-а)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15. Для получения государственной услуги в целях </w:t>
      </w:r>
      <w:r w:rsidRPr="00810418">
        <w:rPr>
          <w:rFonts w:ascii="Times New Roman" w:hAnsi="Times New Roman" w:cs="Times New Roman"/>
          <w:b/>
          <w:sz w:val="24"/>
          <w:szCs w:val="24"/>
        </w:rPr>
        <w:t xml:space="preserve">строительства (реконструкции, перепланировки, переустройства) индивидуального жилого дома и надворных хозяйственно-бытовых строений </w:t>
      </w:r>
      <w:r w:rsidRPr="00040301">
        <w:rPr>
          <w:rFonts w:ascii="Times New Roman" w:hAnsi="Times New Roman" w:cs="Times New Roman"/>
          <w:sz w:val="24"/>
          <w:szCs w:val="24"/>
        </w:rPr>
        <w:t>необходимо наличие следующих документов: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заявление собственника, нанимателя на строительство жилого дома и надворных строений согласно Приложению № 1 к настоящему Регламенту;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б) правоустанавливающие документы на домовладение (на жилой дом и хозяйственные постройки в случае реконструкции, перепланировки, переустройства):</w:t>
      </w:r>
    </w:p>
    <w:p w:rsidR="00C167E0" w:rsidRPr="00810418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1) </w:t>
      </w:r>
      <w:r w:rsidRPr="00810418">
        <w:rPr>
          <w:rFonts w:ascii="Times New Roman" w:hAnsi="Times New Roman" w:cs="Times New Roman"/>
          <w:color w:val="FF0000"/>
          <w:sz w:val="24"/>
          <w:szCs w:val="24"/>
        </w:rPr>
        <w:t>Исключе</w:t>
      </w:r>
      <w:proofErr w:type="gramStart"/>
      <w:r w:rsidRPr="00810418">
        <w:rPr>
          <w:rFonts w:ascii="Times New Roman" w:hAnsi="Times New Roman" w:cs="Times New Roman"/>
          <w:color w:val="FF0000"/>
          <w:sz w:val="24"/>
          <w:szCs w:val="24"/>
        </w:rPr>
        <w:t>н(</w:t>
      </w:r>
      <w:proofErr w:type="gramEnd"/>
      <w:r w:rsidRPr="00810418">
        <w:rPr>
          <w:rFonts w:ascii="Times New Roman" w:hAnsi="Times New Roman" w:cs="Times New Roman"/>
          <w:color w:val="FF0000"/>
          <w:sz w:val="24"/>
          <w:szCs w:val="24"/>
        </w:rPr>
        <w:t>-а)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2) документ, подтверждающий право пользования земельным участком;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в) проектная документация, согласованная </w:t>
      </w:r>
      <w:r w:rsidR="00236106">
        <w:rPr>
          <w:rFonts w:ascii="Times New Roman" w:hAnsi="Times New Roman" w:cs="Times New Roman"/>
          <w:sz w:val="24"/>
          <w:szCs w:val="24"/>
        </w:rPr>
        <w:t>с Государственной администрацией города (района)</w:t>
      </w:r>
      <w:r w:rsidRPr="00040301">
        <w:rPr>
          <w:rFonts w:ascii="Times New Roman" w:hAnsi="Times New Roman" w:cs="Times New Roman"/>
          <w:sz w:val="24"/>
          <w:szCs w:val="24"/>
        </w:rPr>
        <w:t>, государственным учреждением "Республиканский центр гигиены и эпидемиологии", Управлением пожарной охраны Главного управления по чрезвычайным ситуациям Министерства внутренних дел Приднестровской Молдавской Республики, другими заинтересованными организациями и инженерными службами;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нотариальное согласие совладельцев на строительство, реконструкцию или проведение перепланировки индивидуального жилого дома и надворных строений (по необходимости);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нотариальное согласие собственников смежных землепользователей на строительство, реконструкцию или проведение перепланировки индивидуального жилого дома и надворных строений (в случае если строительство осуществлено с отклонением от действующих строительных норм и правил);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е) паспорт или иной документ, удостоверяющий личность заявителя (представляется для сверки данных, указанных в заявлении).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16. Для получения государственной услуги в целях </w:t>
      </w:r>
      <w:r w:rsidRPr="00236106">
        <w:rPr>
          <w:rFonts w:ascii="Times New Roman" w:hAnsi="Times New Roman" w:cs="Times New Roman"/>
          <w:b/>
          <w:sz w:val="24"/>
          <w:szCs w:val="24"/>
        </w:rPr>
        <w:t>строительства, реконструкции и проведения перепланировки для юридических и физических лиц, осуществляющих хозяйственную деятельность на праве собственности или аренды</w:t>
      </w:r>
      <w:r w:rsidRPr="00040301">
        <w:rPr>
          <w:rFonts w:ascii="Times New Roman" w:hAnsi="Times New Roman" w:cs="Times New Roman"/>
          <w:sz w:val="24"/>
          <w:szCs w:val="24"/>
        </w:rPr>
        <w:t>, необходимо наличие следующих документов: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заявление собственника, арендатора на строительство, реконструкцию и проведение перепланировки нежилых помещений согласно Приложению № 1 к настоящему Регламенту;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документ, подтверждающий право пользования нежилым помещением;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инвентаризационно-техническая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 xml:space="preserve"> документация по объекту: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1) копия технического паспорта;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2) план-схема органа технического учета арендуемых помещений;</w:t>
      </w:r>
    </w:p>
    <w:p w:rsidR="00C167E0" w:rsidRPr="00830299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3) </w:t>
      </w:r>
      <w:r w:rsidRPr="00830299">
        <w:rPr>
          <w:rFonts w:ascii="Times New Roman" w:hAnsi="Times New Roman" w:cs="Times New Roman"/>
          <w:color w:val="FF0000"/>
          <w:sz w:val="24"/>
          <w:szCs w:val="24"/>
        </w:rPr>
        <w:t>Исключе</w:t>
      </w:r>
      <w:proofErr w:type="gramStart"/>
      <w:r w:rsidRPr="00830299">
        <w:rPr>
          <w:rFonts w:ascii="Times New Roman" w:hAnsi="Times New Roman" w:cs="Times New Roman"/>
          <w:color w:val="FF0000"/>
          <w:sz w:val="24"/>
          <w:szCs w:val="24"/>
        </w:rPr>
        <w:t>н(</w:t>
      </w:r>
      <w:proofErr w:type="gramEnd"/>
      <w:r w:rsidRPr="00830299">
        <w:rPr>
          <w:rFonts w:ascii="Times New Roman" w:hAnsi="Times New Roman" w:cs="Times New Roman"/>
          <w:color w:val="FF0000"/>
          <w:sz w:val="24"/>
          <w:szCs w:val="24"/>
        </w:rPr>
        <w:t>-а)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письменное согласие собственника на перепланировку, реконструкцию объекта (при необходимости);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 xml:space="preserve">) проектная документация, согласованная </w:t>
      </w:r>
      <w:r w:rsidR="00830299">
        <w:rPr>
          <w:rFonts w:ascii="Times New Roman" w:hAnsi="Times New Roman" w:cs="Times New Roman"/>
          <w:sz w:val="24"/>
          <w:szCs w:val="24"/>
        </w:rPr>
        <w:t>с Государственной администрацией города (района)</w:t>
      </w:r>
      <w:r w:rsidRPr="00040301">
        <w:rPr>
          <w:rFonts w:ascii="Times New Roman" w:hAnsi="Times New Roman" w:cs="Times New Roman"/>
          <w:sz w:val="24"/>
          <w:szCs w:val="24"/>
        </w:rPr>
        <w:t>, государственным учреждением "Республиканский центр гигиены и эпидемиологии", Управлением пожарной охраны Главного управления по чрезвычайным ситуациям Министерства внутренних дел Приднестровской Молдавской Республики, другими заинтересованными организациями и инженерными службами.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17. Все документы принимаются по описи, копия которой вручается заявителю с отметкой о дате приема документов.</w:t>
      </w:r>
    </w:p>
    <w:p w:rsidR="00830299" w:rsidRDefault="00830299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830299" w:rsidRDefault="00C167E0" w:rsidP="0083029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299">
        <w:rPr>
          <w:rFonts w:ascii="Times New Roman" w:hAnsi="Times New Roman" w:cs="Times New Roman"/>
          <w:b/>
          <w:sz w:val="24"/>
          <w:szCs w:val="24"/>
        </w:rPr>
        <w:t>10. Исчерпывающий перечень документов, необходимых в соответствии с нормативными правовыми актами для предоставления государственной услуги, которые находятся в распоряжении государственных органов и иных органов, участвующих в предоставлении государственной услуги, которые заявитель вправе представить</w:t>
      </w:r>
    </w:p>
    <w:p w:rsidR="00830299" w:rsidRDefault="00830299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 xml:space="preserve">С целью сокращения количества документов, представляемых заявителем, копия выписки из Единого государственного реестра юридических лиц и индивидуальных предпринимателей и копия выписки из Единого государственного реестра прав на </w:t>
      </w:r>
      <w:r w:rsidRPr="00040301">
        <w:rPr>
          <w:rFonts w:ascii="Times New Roman" w:hAnsi="Times New Roman" w:cs="Times New Roman"/>
          <w:sz w:val="24"/>
          <w:szCs w:val="24"/>
        </w:rPr>
        <w:lastRenderedPageBreak/>
        <w:t>недвижимое имущество и сделок с ним запрашиваются уполномоченным органом у исполнительных органов государственной власти, в распоряжении которых находятся данные сведения, посредством государственной информационной системы "Система межведомственного обмена данными.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Информация о решении государственной администрации города (района) на проектирование объекта для государственных услуг, указанных в пунктах 14-16 настоящего Регламента, не запрашивается у заявителя, так как находится в Государственной администрации города (района) Приднестровской Молдавской Республики.</w:t>
      </w:r>
    </w:p>
    <w:p w:rsidR="00810418" w:rsidRPr="00810418" w:rsidRDefault="00810418" w:rsidP="0081041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810418" w:rsidRDefault="00C167E0" w:rsidP="0081041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418">
        <w:rPr>
          <w:rFonts w:ascii="Times New Roman" w:hAnsi="Times New Roman" w:cs="Times New Roman"/>
          <w:b/>
          <w:sz w:val="24"/>
          <w:szCs w:val="24"/>
        </w:rPr>
        <w:t>11. Указание на запрет требования от заявителя предоставления документов и информации или осуществления действий при предоставлении государственной услуги</w:t>
      </w:r>
    </w:p>
    <w:p w:rsidR="00810418" w:rsidRDefault="00810418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19. Уполномоченный орган не вправе требовать от заявителя: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 предоставления документов и (или) информации или осуществления действий, предоставление или осуществление которых не предусмотрено нормативными правовыми актами Приднестровской Молдавской Республики, регулирующими отношения, возникающие в связи с предоставлением государственных услуг;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 предоставления документов и (или) информации, которые находятся в распоряжении органов, предоставляющих государственные услуги, иных государственных органов, организаций, участвующих в предоставлении государственных услуг, в соответствии с нормативными правовыми актами Приднестровской Молдавской Республики, за исключением документов, перечень которых утвержден 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 государственные услуги, по собственной инициативе;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осуществления действий, в том числе согласований, необходимых для получения государственных услуг и связанных с обращением в иные государственные органы, организации, за исключением получения услуг, включенных в перечни, утвержденные действующим законодательством Приднестровской Молдавской Республики;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обращения за оказанием услуг, не включенных в Единый реестр государственных услуг, утвержденный действующим законодательством Приднестровской Молдавской Республики, а также предоставления документов, выдаваемых по результатам оказания таких услуг.</w:t>
      </w:r>
    </w:p>
    <w:p w:rsidR="004A6D01" w:rsidRDefault="004A6D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4A6D01" w:rsidRDefault="00C167E0" w:rsidP="004A6D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D01">
        <w:rPr>
          <w:rFonts w:ascii="Times New Roman" w:hAnsi="Times New Roman" w:cs="Times New Roman"/>
          <w:b/>
          <w:sz w:val="24"/>
          <w:szCs w:val="24"/>
        </w:rPr>
        <w:t>12. Исчерпывающий перечень оснований для отказа в приеме документов, необходимых для предоставления государственной услуги</w:t>
      </w:r>
    </w:p>
    <w:p w:rsidR="004A6D01" w:rsidRDefault="004A6D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20. Основаниями для отказа в приеме документов, необходимых для предоставления государственной услуги, являются: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представление не в полном объеме перечня документов, указанных в пунктах 14-16 настоящего Регламента;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б) несоответствие представленных 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документов</w:t>
      </w:r>
      <w:proofErr w:type="gramEnd"/>
      <w:r w:rsidRPr="00040301">
        <w:rPr>
          <w:rFonts w:ascii="Times New Roman" w:hAnsi="Times New Roman" w:cs="Times New Roman"/>
          <w:sz w:val="24"/>
          <w:szCs w:val="24"/>
        </w:rPr>
        <w:t xml:space="preserve"> предъявляемым к ним требованиям (отсутствие подписей уполномоченных лиц, печатей и штампов, утвержденных в установленном порядке).</w:t>
      </w:r>
    </w:p>
    <w:p w:rsidR="004A6D01" w:rsidRDefault="004A6D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1149" w:rsidRDefault="005A1149" w:rsidP="004A6D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4A6D01" w:rsidRDefault="00C167E0" w:rsidP="004A6D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D01">
        <w:rPr>
          <w:rFonts w:ascii="Times New Roman" w:hAnsi="Times New Roman" w:cs="Times New Roman"/>
          <w:b/>
          <w:sz w:val="24"/>
          <w:szCs w:val="24"/>
        </w:rPr>
        <w:lastRenderedPageBreak/>
        <w:t>13. Исчерпывающий перечень оснований для отказа в предоставлении государственной услуги</w:t>
      </w:r>
    </w:p>
    <w:p w:rsidR="004A6D01" w:rsidRDefault="004A6D01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21. В предоставлении государственной услуги может быть отказано в случае: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 предоставления недостоверной информации;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наличия исправлений в представленных документах;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в случае отсутствия одного из документов, указанных в пунктах 14-16 настоящего Регламента.</w:t>
      </w:r>
    </w:p>
    <w:p w:rsidR="006F0500" w:rsidRPr="006F0500" w:rsidRDefault="006F050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14. Перечень услуг, которые являются необходимыми и обязательными для предоставления государственной услуги, в том числе сведения о документе (документах), выдаваемом (выдаваемых) организациями, участвующими в предоставлении государственной услуги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22. Для предоставления государственной услуги заявителю необходимо обратиться в государственное учреждение "Республиканский центр гигиены и эпидемиологии" и Управление пожарной охраны Главного управления по чрезвычайным ситуациям Министерства внутренних дел Приднестровской Молдавской Республики для согласования проекта.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15. Порядок, размер и основания взимания государственной пошлины за предоставление государственной услуги или иной платы, взимаемой за предоставление государственной услуги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23. За предоставление государственной услуги государственная пошлина или иная плата не взимается.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16. Порядок, размер и основания взимания платы за предоставления услуг, которые являются необходимыми и обязательными для выдачи Решения, включая информацию о методике расчета размера такой платы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24. Плата за услуги, предоставляемые государственным учреждением "Республиканский центр гигиены и эпидемиологии", устанавливается ежегодно Постановлением Правительства Приднестровской Молдавской Республики.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Управление пожарной охраны Главного управления по чрезвычайным ситуациям Министерства внутренних дел Приднестровской Молдавской Республики предоставляет услуги безвозмездно.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17. Максимальный срок ожидания в очереди при подаче запроса о предоставлении государственной услуги и при получении результата предоставления государственной услуги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25. Максимальный срок ожидания в очереди в случае непосредственного обращения заявителя (его представителя) в службу "Одно окно" для предоставления документов, необходимых для подготовки Решения составляет не более 30 (тридцати) минут.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1149" w:rsidRDefault="005A1149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1149" w:rsidRDefault="005A1149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1149" w:rsidRDefault="005A1149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lastRenderedPageBreak/>
        <w:t>18. Срок и порядок регистрации запроса заявителя о предоставлении государственной услуги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26. Регистрация заявления о предоставлении государственной услуги осуществляется в день получения заявления.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19. Требования к помещениям, в которых предоставляется государственная услуга, к месту ожидания и приема заявителей, размещению и оформлению визуальной текстовой информации о порядке предоставления государственной услуги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27. Информация о графике работы службы "Одно окно" размещается в здании органа, уполномоченного на оформление и выдачу Решения, на видном месте.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28. Прием заявителей осуществляется в специально оборудованных помещениях (операционных залах или кабинетах).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29. Вход в помещения, в которых предоставляется государственная услуга, и передвижение по ним не должны создавать затруднений для лиц с ограниченными возможностями здоровья.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30.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31. Помещение для приема заявителей должно быть оборудовано информационным стендом и оснащено справочным телефоном.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32. Информационные стенды должны располагаться на месте, доступном для просмотра (в том числе при большом количестве посетителей). Информация должна размещаться в удобной для восприятия форме.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33.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20. Показатели доступности и качества государственной услуги, в том числе количество взаимодействия заявителя с должностными лицами при предоставлении государственной услуги и их продолжительность, возможность получения информации о ходе предоставления государственной услуги, в том числе с использованием информационно-коммуникационных технологий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5A1149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Показателями доступности и качества предоставления </w:t>
      </w:r>
      <w:r w:rsidR="00C167E0" w:rsidRPr="00040301">
        <w:rPr>
          <w:rFonts w:ascii="Times New Roman" w:hAnsi="Times New Roman" w:cs="Times New Roman"/>
          <w:sz w:val="24"/>
          <w:szCs w:val="24"/>
        </w:rPr>
        <w:t>государственной услуги являются: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1) возможность получения Решения своевременно и в соответствии с настоящим Регламентом;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2) возможность получения полной, актуальной и достоверной информации о порядке предоставления государственной услуги, в том числе в электронной форме;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3) возможность досудебного рассмотрения жалоб заявителей на решения, действия (бездействие) должностных лиц (специалистов), ответственных за предоставление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4) количество взаимодействий заявителя со специалистами при представлении государственной услуги и их продолжительность.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Взаимодействие заявителя со специалистами</w:t>
      </w:r>
      <w:r w:rsidR="005A1149">
        <w:rPr>
          <w:rFonts w:ascii="Times New Roman" w:hAnsi="Times New Roman" w:cs="Times New Roman"/>
          <w:sz w:val="24"/>
          <w:szCs w:val="24"/>
        </w:rPr>
        <w:t xml:space="preserve"> при представлении </w:t>
      </w:r>
      <w:r w:rsidRPr="00040301">
        <w:rPr>
          <w:rFonts w:ascii="Times New Roman" w:hAnsi="Times New Roman" w:cs="Times New Roman"/>
          <w:sz w:val="24"/>
          <w:szCs w:val="24"/>
        </w:rPr>
        <w:t>государственной услуги осуществляется 2 (два) раза: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при подаче документов для предоставления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б) при получении результата предоставления государственной услуги заявителем непосредственно.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Продолжительность одного взаимодействия заявителя со специалистом уполномоченного органа при предоставлении государственной услуги не должен превышать 30 (тридцати) минут.</w:t>
      </w:r>
    </w:p>
    <w:p w:rsidR="005A1149" w:rsidRDefault="005A1149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21. Иные требования к предоставлению государственной услуги, в том числе в электронной форме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35. Иные требования к предоставлению государственной услуги не предъявляются.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Государственная услуга размещена на Портале в целях</w:t>
      </w:r>
      <w:r w:rsidR="005A1149">
        <w:rPr>
          <w:rFonts w:ascii="Times New Roman" w:hAnsi="Times New Roman" w:cs="Times New Roman"/>
          <w:sz w:val="24"/>
          <w:szCs w:val="24"/>
        </w:rPr>
        <w:t xml:space="preserve"> информирования</w:t>
      </w:r>
      <w:r w:rsidRPr="00040301">
        <w:rPr>
          <w:rFonts w:ascii="Times New Roman" w:hAnsi="Times New Roman" w:cs="Times New Roman"/>
          <w:sz w:val="24"/>
          <w:szCs w:val="24"/>
        </w:rPr>
        <w:t>.</w:t>
      </w:r>
      <w:r w:rsidR="005A1149">
        <w:rPr>
          <w:rFonts w:ascii="Times New Roman" w:hAnsi="Times New Roman" w:cs="Times New Roman"/>
          <w:sz w:val="24"/>
          <w:szCs w:val="24"/>
        </w:rPr>
        <w:t xml:space="preserve"> </w:t>
      </w:r>
      <w:r w:rsidRPr="00040301">
        <w:rPr>
          <w:rFonts w:ascii="Times New Roman" w:hAnsi="Times New Roman" w:cs="Times New Roman"/>
          <w:sz w:val="24"/>
          <w:szCs w:val="24"/>
        </w:rPr>
        <w:t>Предоставление государственной услуги в электронной форме настоящим Регламентом не предусмотрено.</w:t>
      </w:r>
    </w:p>
    <w:p w:rsidR="005A1149" w:rsidRDefault="005A1149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5A1149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149">
        <w:rPr>
          <w:rFonts w:ascii="Times New Roman" w:hAnsi="Times New Roman" w:cs="Times New Roman"/>
          <w:b/>
          <w:sz w:val="24"/>
          <w:szCs w:val="24"/>
        </w:rPr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22. Перечень административных процедур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36. Предоставление государственной услуги включает в себя следующие административные процедуры: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прием и регистрация заявления и представленных документов;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рассмотрение представленных документов и принятие решения о выдаче, либо об отказе в выдаче Решения;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подготовка и оформление документов, являющихся результатом предоставления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выдача документов, являющихся результатом предоставления государственной услуги.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Блок-схема предоставления государственной услуги приведена в Приложении № 2 к настоящему Регламенту.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6F0500" w:rsidRDefault="00C167E0" w:rsidP="006F05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500">
        <w:rPr>
          <w:rFonts w:ascii="Times New Roman" w:hAnsi="Times New Roman" w:cs="Times New Roman"/>
          <w:b/>
          <w:sz w:val="24"/>
          <w:szCs w:val="24"/>
        </w:rPr>
        <w:t>23. Прием и регистрация представленных в уполномоченный орган документов</w:t>
      </w:r>
    </w:p>
    <w:p w:rsidR="006F0500" w:rsidRDefault="006F050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37. Основанием для начала административной процедуры, предусмотренной настоящей главой Регламента, является получение уполномоченным органом документов, представленных заявителем.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38. При получении уполномоченным органом документов, указанных в пунктах 14-16 настоящего Регламента, должностное лицо, ответственное за прием и регистрацию представленных в уполномоченный орган документов, осуществляет регистрацию представленных документов и оформляет опись принятых документов.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Опись полученных уполномоченным органом документов (далее - опись) оформляется в двух экземплярах. Первый экземпляр описи выдается заявителю, второй экземпляр приобщается к представленным в уполномоченный орган документам.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 описи указывается перечень представленных в уполномоченный орган документов и дата их получения уполномоченным органом.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39. В случае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0301">
        <w:rPr>
          <w:rFonts w:ascii="Times New Roman" w:hAnsi="Times New Roman" w:cs="Times New Roman"/>
          <w:sz w:val="24"/>
          <w:szCs w:val="24"/>
        </w:rPr>
        <w:t xml:space="preserve"> если документы, необходимые для предоставления государственной услуги, представлены в уполномоченный орган непосредственно заявителем либо его представителем, действующим на основании доверенности, опись должна быть выдана заявителю либо его представителю, действующему на основании доверенности, в день их получения уполномоченным органом.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40. Максимальное время приема документов составляет не более 30 (тридцати) минут.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D30925" w:rsidRDefault="00C167E0" w:rsidP="00D3092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25">
        <w:rPr>
          <w:rFonts w:ascii="Times New Roman" w:hAnsi="Times New Roman" w:cs="Times New Roman"/>
          <w:b/>
          <w:sz w:val="24"/>
          <w:szCs w:val="24"/>
        </w:rPr>
        <w:t>24. Рассмотрение представленных в уполномоченный орган документов и принятие решения о выдаче либо об отказе в выдаче Решения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41. Основанием для начала административной процедуры, предусмотренной настоящей главой Регламента, является получение должностным лицом, ответственным за прием документов, представленных в уполномоченный орган документов.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42. В рамках рассмотрения представленных в уполномоченный орган документов осуществляется проверка на предмет наличия (отсутствия) оснований для отказа в предоставлении государственной услуги.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43. В случае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0301">
        <w:rPr>
          <w:rFonts w:ascii="Times New Roman" w:hAnsi="Times New Roman" w:cs="Times New Roman"/>
          <w:sz w:val="24"/>
          <w:szCs w:val="24"/>
        </w:rPr>
        <w:t xml:space="preserve"> если выявлено наличие основании для отказа в предоставлении государственной услуги, подготавливается уведомление об отказе в выдаче Решения.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44. В случае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0301">
        <w:rPr>
          <w:rFonts w:ascii="Times New Roman" w:hAnsi="Times New Roman" w:cs="Times New Roman"/>
          <w:sz w:val="24"/>
          <w:szCs w:val="24"/>
        </w:rPr>
        <w:t xml:space="preserve"> если установлено отсутствие оснований для отказа в предоставлении государственной услуги, принимается решение об оформлении и выдаче Решения.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45. Максимальный срок для выполнения административных действий, предусмотренных настоящей главой Регламента, не должен превышать 25 (двадцать пять) рабочих дней.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D30925" w:rsidRDefault="00C167E0" w:rsidP="00D3092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25">
        <w:rPr>
          <w:rFonts w:ascii="Times New Roman" w:hAnsi="Times New Roman" w:cs="Times New Roman"/>
          <w:b/>
          <w:sz w:val="24"/>
          <w:szCs w:val="24"/>
        </w:rPr>
        <w:t>25. Подготовка и оформление документов, являющихся результатом предоставления государственной услуги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46. Основанием для начала административной процедуры, предусмотренной настоящей главой Регламента, является принятие решения о выдаче Решения.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47. Уполномоченным должностным лицом подготавливается и оформляется Решение, подлежащее выдаче заявителю.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Заявитель информируется должностным лицом в телефонном режиме о дате, времени и месте явки для получения результата государственной услуги.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Представленные в уполномоченный орган для получения справки документы передаются должностному лицу, ответственному за хранение документов.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48. В случае отказа в подготовке Решения документы, представленные в орган, уполномоченный на подготовку Решения, возвращаются заявителю.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49. Максимальный срок для выполнения административных действий, предусмотренных настоящей главой Регламента, не должен превышать 4 (четырех) рабочих дней.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D30925" w:rsidRDefault="00C167E0" w:rsidP="00D3092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25">
        <w:rPr>
          <w:rFonts w:ascii="Times New Roman" w:hAnsi="Times New Roman" w:cs="Times New Roman"/>
          <w:b/>
          <w:sz w:val="24"/>
          <w:szCs w:val="24"/>
        </w:rPr>
        <w:t>26. Выдача документов, являющихся результатом предоставления государственной услуги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50. Основанием для начала административной процедуры, предусмотренной настоящей главой Регламента, является подготовка документов, подлежащих выдаче заявителю.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51. При непосредственном обращении в уполномоченный орган заявителя либо его представителя, действующего на основании доверенности, за получением документов, являющихся результатом предоставления государственной услуги, уполномоченное должностное лицо выдает Решение или уведомление об отказе в выдаче Решения.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Максимальный срок для выполнения административной процедуры, предусмотренной настоящей главой, составляет 10 (десять) минут.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D30925" w:rsidRDefault="00C167E0" w:rsidP="00D3092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25">
        <w:rPr>
          <w:rFonts w:ascii="Times New Roman" w:hAnsi="Times New Roman" w:cs="Times New Roman"/>
          <w:b/>
          <w:sz w:val="24"/>
          <w:szCs w:val="24"/>
        </w:rPr>
        <w:t xml:space="preserve">Раздел 4. Формы </w:t>
      </w:r>
      <w:proofErr w:type="gramStart"/>
      <w:r w:rsidRPr="00D30925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30925">
        <w:rPr>
          <w:rFonts w:ascii="Times New Roman" w:hAnsi="Times New Roman" w:cs="Times New Roman"/>
          <w:b/>
          <w:sz w:val="24"/>
          <w:szCs w:val="24"/>
        </w:rPr>
        <w:t xml:space="preserve"> исполнением Регламента</w:t>
      </w:r>
    </w:p>
    <w:p w:rsidR="00D30925" w:rsidRPr="00D30925" w:rsidRDefault="00D30925" w:rsidP="00D3092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D30925" w:rsidRDefault="00C167E0" w:rsidP="00D3092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25">
        <w:rPr>
          <w:rFonts w:ascii="Times New Roman" w:hAnsi="Times New Roman" w:cs="Times New Roman"/>
          <w:b/>
          <w:sz w:val="24"/>
          <w:szCs w:val="24"/>
        </w:rPr>
        <w:t xml:space="preserve">27. Порядок осуществления текущего </w:t>
      </w:r>
      <w:proofErr w:type="gramStart"/>
      <w:r w:rsidRPr="00D30925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30925">
        <w:rPr>
          <w:rFonts w:ascii="Times New Roman" w:hAnsi="Times New Roman" w:cs="Times New Roman"/>
          <w:b/>
          <w:sz w:val="24"/>
          <w:szCs w:val="24"/>
        </w:rPr>
        <w:t xml:space="preserve"> соблюдением и исполнением ответственными должностными лицами положений настоящего Регламента и иных нормативных правовых актов, устанавливающих требования к предоставлению государственной услуги, а также принятие ими решений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государственной услуги </w:t>
      </w:r>
      <w:r w:rsidR="00C167E0" w:rsidRPr="00040301">
        <w:rPr>
          <w:rFonts w:ascii="Times New Roman" w:hAnsi="Times New Roman" w:cs="Times New Roman"/>
          <w:sz w:val="24"/>
          <w:szCs w:val="24"/>
        </w:rPr>
        <w:t>осуществляется руково</w:t>
      </w:r>
      <w:r>
        <w:rPr>
          <w:rFonts w:ascii="Times New Roman" w:hAnsi="Times New Roman" w:cs="Times New Roman"/>
          <w:sz w:val="24"/>
          <w:szCs w:val="24"/>
        </w:rPr>
        <w:t xml:space="preserve">дителем уполномоченного органа, предоставляющего государственную </w:t>
      </w:r>
      <w:r w:rsidR="00C167E0" w:rsidRPr="00040301">
        <w:rPr>
          <w:rFonts w:ascii="Times New Roman" w:hAnsi="Times New Roman" w:cs="Times New Roman"/>
          <w:sz w:val="24"/>
          <w:szCs w:val="24"/>
        </w:rPr>
        <w:t>услугу, либо должностным лицом, уполномоченным руководителем данного органа.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Контроль осуществляется непосредственно руководителем отдела (управления), в чьем подчинении находится должностное лицо уполномоченного органа.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D30925" w:rsidRDefault="00C167E0" w:rsidP="00D3092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25">
        <w:rPr>
          <w:rFonts w:ascii="Times New Roman" w:hAnsi="Times New Roman" w:cs="Times New Roman"/>
          <w:b/>
          <w:sz w:val="24"/>
          <w:szCs w:val="24"/>
        </w:rPr>
        <w:t>28. Порядок и периодичность осуществления плановых и внеплановых проверок полноты и качества предоставления государственных услуг</w:t>
      </w:r>
    </w:p>
    <w:p w:rsidR="00D30925" w:rsidRDefault="00D3092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53. Плановые проверки полноты и</w:t>
      </w:r>
      <w:r w:rsidR="00F25F47">
        <w:rPr>
          <w:rFonts w:ascii="Times New Roman" w:hAnsi="Times New Roman" w:cs="Times New Roman"/>
          <w:sz w:val="24"/>
          <w:szCs w:val="24"/>
        </w:rPr>
        <w:t xml:space="preserve"> качества предоставления государственных услуг </w:t>
      </w:r>
      <w:r w:rsidRPr="00040301">
        <w:rPr>
          <w:rFonts w:ascii="Times New Roman" w:hAnsi="Times New Roman" w:cs="Times New Roman"/>
          <w:sz w:val="24"/>
          <w:szCs w:val="24"/>
        </w:rPr>
        <w:t>осуществляются уполномоченным исполнительным органом государственной власти в соответствии с утвержденным графиком.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Внеплановая проверка, проводимая уполномоченным исполнительным органом государственной власти, назначается в порядке, предусмотренном действующим законодательством Приднестровской Молдавской Республики.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Внеплановые проверки также могут проводиться по решению руководителя органа, оказывающего государственную услугу.</w:t>
      </w:r>
    </w:p>
    <w:p w:rsidR="00CE01B2" w:rsidRDefault="00CE01B2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CE01B2" w:rsidRDefault="00C167E0" w:rsidP="00CE01B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1B2">
        <w:rPr>
          <w:rFonts w:ascii="Times New Roman" w:hAnsi="Times New Roman" w:cs="Times New Roman"/>
          <w:b/>
          <w:sz w:val="24"/>
          <w:szCs w:val="24"/>
        </w:rPr>
        <w:t>29. Ответственность должностных лиц уполномоченного органа за решения и действия (бездействие), принимаемые (осуществляемые) ими в ходе предоставления государственной услуги</w:t>
      </w:r>
    </w:p>
    <w:p w:rsidR="00CE01B2" w:rsidRPr="00CE01B2" w:rsidRDefault="00CE01B2" w:rsidP="00CE01B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54. В случае выявления неправомерных решений, действий (бездействия) должностных лиц уполномоченного органа, ответственных за предоставление государственной услуги, и фактов нарушения прав и законных интересов заявителей, виновные должностные лица несут ответственность в соответствии с законодательством Приднестровской Молдавской Республики.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55. Персональная ответственность должностных лиц уполномоченного органа закрепляется в их должностных инструкциях в соответствии с законодательством Приднестровской Молдавской Республики.</w:t>
      </w:r>
    </w:p>
    <w:p w:rsidR="00CE01B2" w:rsidRDefault="00CE01B2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302" w:rsidRDefault="00BF7302" w:rsidP="00CE01B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CE01B2" w:rsidRDefault="00C167E0" w:rsidP="00CE01B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1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30. Требования к порядку и формам </w:t>
      </w:r>
      <w:proofErr w:type="gramStart"/>
      <w:r w:rsidRPr="00CE01B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CE01B2">
        <w:rPr>
          <w:rFonts w:ascii="Times New Roman" w:hAnsi="Times New Roman" w:cs="Times New Roman"/>
          <w:b/>
          <w:sz w:val="24"/>
          <w:szCs w:val="24"/>
        </w:rPr>
        <w:t> предоставлением государственной услуги, в том числе со стороны граждан, их объединений и организаций</w:t>
      </w:r>
    </w:p>
    <w:p w:rsidR="00CE01B2" w:rsidRDefault="00CE01B2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56. 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Контроль за предоставлением государственной услуги, в том числе со стороны граждан, их объединений и организаций, обеспечивается посредством открытости деятельности уполномоченного органа при предоставлении государственной услуги, получения гражданами, их объединениями и организациями полной и достоверной информации о порядке предоставления государственной услуги, возможности досудебного (внесудебного) обжалования решений, действий (бездействия) уполномоченного органа и его должностных лиц.</w:t>
      </w:r>
      <w:proofErr w:type="gramEnd"/>
    </w:p>
    <w:p w:rsidR="00CE01B2" w:rsidRDefault="00CE01B2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CE01B2" w:rsidRDefault="00C167E0" w:rsidP="00CE01B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1B2"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proofErr w:type="gramStart"/>
      <w:r w:rsidRPr="00CE01B2">
        <w:rPr>
          <w:rFonts w:ascii="Times New Roman" w:hAnsi="Times New Roman" w:cs="Times New Roman"/>
          <w:b/>
          <w:sz w:val="24"/>
          <w:szCs w:val="24"/>
        </w:rPr>
        <w:t>Досудебное (внесудебное) обжалование заявителем решений и (или) действий (бездействия) органа, предоставляющего государственную услугу, и (или) должностного лица органа, предоставляющего государственную услугу</w:t>
      </w:r>
      <w:proofErr w:type="gramEnd"/>
    </w:p>
    <w:p w:rsidR="00CE01B2" w:rsidRPr="00CE01B2" w:rsidRDefault="00CE01B2" w:rsidP="00CE01B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CE01B2" w:rsidRDefault="00C167E0" w:rsidP="00CE01B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1B2">
        <w:rPr>
          <w:rFonts w:ascii="Times New Roman" w:hAnsi="Times New Roman" w:cs="Times New Roman"/>
          <w:b/>
          <w:sz w:val="24"/>
          <w:szCs w:val="24"/>
        </w:rPr>
        <w:t>31. Информация для заявителя о его праве подать жалобу (претензию) на решение и (или) действие (бездействие) органа и (или) его должностных лиц при предоставлении государственных услуг</w:t>
      </w:r>
    </w:p>
    <w:p w:rsidR="00CE01B2" w:rsidRDefault="00CE01B2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57. 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Заявитель имеет право подать жалобу (претензию) на решения и (или) действия (бездействие) уполномоченного органа, его должностного лица при предоставлении государственной услуги (далее - жалоба (претензия)).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Интересы заявителя может представлять иное лицо при предъявлении паспорта или иного документа, удостоверяющего личность гражданина, и доверенности.</w:t>
      </w:r>
    </w:p>
    <w:p w:rsidR="00CE01B2" w:rsidRDefault="00CE01B2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CE01B2" w:rsidRDefault="00C167E0" w:rsidP="00CE01B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1B2">
        <w:rPr>
          <w:rFonts w:ascii="Times New Roman" w:hAnsi="Times New Roman" w:cs="Times New Roman"/>
          <w:b/>
          <w:sz w:val="24"/>
          <w:szCs w:val="24"/>
        </w:rPr>
        <w:t>32. Предмет жалобы (претензии)</w:t>
      </w:r>
    </w:p>
    <w:p w:rsidR="00CE01B2" w:rsidRDefault="00CE01B2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58. 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Предметом жалобы (претензии) являются решения и (или) действия (бездействие) уполномоченного органа, которые, по мнению заявителя, нарушают его права, свободы и законные интересы.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Заявитель (представитель заявителя) имеет право обратиться в письменной форме с жалобой (претензией) на решения и (или) действия (бездействие) должностных лиц, участвующих в предоставлении государственной услуги, в том числе в следующих случаях: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нарушение срока регистрации заявления о предоставлении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нарушение срока предоставления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требование у заявителя (представителя заявителя) представления документов и (или) информации или осуществления действий, не предусмотренных законодательством Приднестровской Молдавской Республики;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отказ в приеме у заявителя (представителя заявителя) документов, представление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услуг, и настоящим Регламентом;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отказ в предоставлении государственных услуг 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е) истребование у заявителя (представителя заявителя) при предоставлении государственной услуги платы, не предусмотренной нормативными правовыми актами Приднестровской Молдавской Республики;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ж) отказ уполномоченного органа, его должностных лиц в исправлении допущенных опечаток и ошибок в выданных в результате предоставления государственной услуги документах либо нарушение установленного срока таких исправлений;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нарушение срока или порядка выдачи документов по результатам предоставления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и) приостановление предоставления государственной 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к) требование у заявителя (представителя заявителя) при предоставлении государственной услуги документов и (или) информации, отсутствие и (или) недостоверность которых не указывались при первоначальном отказе в приеме документов, необходимых для предоставления государственной услуги, либо в предоставлении государственной услуги.</w:t>
      </w:r>
    </w:p>
    <w:p w:rsidR="00422D85" w:rsidRDefault="00422D8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422D85" w:rsidRDefault="00C167E0" w:rsidP="00422D8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D85">
        <w:rPr>
          <w:rFonts w:ascii="Times New Roman" w:hAnsi="Times New Roman" w:cs="Times New Roman"/>
          <w:b/>
          <w:sz w:val="24"/>
          <w:szCs w:val="24"/>
        </w:rPr>
        <w:t>33. Органы государственной власти и уполномоченные на рассмотрение жалобы (претензии) должностные лица, (</w:t>
      </w:r>
      <w:r w:rsidR="00422D85" w:rsidRPr="00422D85">
        <w:rPr>
          <w:rFonts w:ascii="Times New Roman" w:hAnsi="Times New Roman" w:cs="Times New Roman"/>
          <w:b/>
          <w:sz w:val="24"/>
          <w:szCs w:val="24"/>
        </w:rPr>
        <w:t xml:space="preserve">которым может быть направлена жалоба </w:t>
      </w:r>
      <w:r w:rsidRPr="00422D85">
        <w:rPr>
          <w:rFonts w:ascii="Times New Roman" w:hAnsi="Times New Roman" w:cs="Times New Roman"/>
          <w:b/>
          <w:sz w:val="24"/>
          <w:szCs w:val="24"/>
        </w:rPr>
        <w:t>претензия)</w:t>
      </w:r>
    </w:p>
    <w:p w:rsidR="00422D85" w:rsidRDefault="00422D8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59. Жалоба (претензия) на решения и (или) действия (бездействие), принятые должностными лицами уполномоченного органа, направляется руководителю уполномоченного органа либо в вышестоящий орган (вышестоящему должностному лицу), в непосредственном ведении (подчинении) которого находится уполномоченный орган.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Жалоба (претензия) на решения и (или) действия (бездействие) работников организаций, участвующих в предоставлении государственной услуги, подается руководителям этих организаций.</w:t>
      </w:r>
      <w:proofErr w:type="gramEnd"/>
    </w:p>
    <w:p w:rsidR="00422D85" w:rsidRDefault="00422D8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422D85" w:rsidRDefault="00C167E0" w:rsidP="00422D8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D85">
        <w:rPr>
          <w:rFonts w:ascii="Times New Roman" w:hAnsi="Times New Roman" w:cs="Times New Roman"/>
          <w:b/>
          <w:sz w:val="24"/>
          <w:szCs w:val="24"/>
        </w:rPr>
        <w:t>34. Порядок подачи и рассмотрения жалобы (претензии)</w:t>
      </w:r>
    </w:p>
    <w:p w:rsidR="00422D85" w:rsidRDefault="00422D8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60. Основанием для начала процедуры досудебного (внесудебного) обжалования является поступление жалобы (претензии) от заявителя (представителя заявителя) в письменной форме на бумажном носителе или в электронной форме на адрес электронной почты или на официальный сайт уполномоченного органа.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61. В жалобе (претензии) указываются следующие сведения: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а) фамилия, имя, отчество (при наличии), сведения о месте жительства (месте пребывания)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б) наименование уполномоченного органа, фамилия, имя, отчество (при наличии) его должностного лица, решения и (или) действия (бездействие) которых обжалуются;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сведения об обжалуемых решениях и (или) действиях (бездействии) уполномоченного органа и его должностных лиц при предоставлении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г) доводы, на основании которых заявитель не согласен с решениями и действиями (бездействием) должностных лиц уполномоченного органа при предоставлении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личная подпись заявителя (представителя заявителя) и дата (при подаче жалобы (претензии) в бумажной форме).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При подаче жалобы (претензии) в форме электронного документа жалоба (претензия) должна быть подписана электронной подписью заявителя (представителя заявителя).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Личная подпись заявителя (представителя заявителя) не является обязательной в случаях, когда обращение заявителя (представителя заявителя) направлено в порядке, предусмотренном формой подачи жалобы (претензии), установленной на официальном сайте уполномоченного органа.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62. Заявителем (представителем заявителя) могут быть представлены документы (при наличии), подтверждающие доводы заявителя, либо их копии.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В случае если жалоба (претензия) подана заявителем (представителем заявителя) в уполномоченный орган, в компетенцию которого не входит принятие решения по жалобе (претензии), в течение 3 (трех) рабочих дней со дня ее регистрации жалоба (претензия) направляется в орган, к компетенции которого относится ее рассмотрение, и в письменной форме информируется заявитель (представитель заявителя) о перенаправлении жалобы (претензии).</w:t>
      </w:r>
      <w:proofErr w:type="gramEnd"/>
    </w:p>
    <w:p w:rsidR="00422D85" w:rsidRDefault="00422D8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422D85" w:rsidRDefault="00C167E0" w:rsidP="00422D8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D85">
        <w:rPr>
          <w:rFonts w:ascii="Times New Roman" w:hAnsi="Times New Roman" w:cs="Times New Roman"/>
          <w:b/>
          <w:sz w:val="24"/>
          <w:szCs w:val="24"/>
        </w:rPr>
        <w:t>35. Сроки рассмотрения жалобы (претензии)</w:t>
      </w:r>
    </w:p>
    <w:p w:rsidR="00422D85" w:rsidRDefault="00422D85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63. Поступившая жалоба (претензия) подлежит рассмотрению не позднее 15 (пятнадцати) рабочих дней со дня ее регистрации. В случае обжалования отказа уполномоченного органа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 - в течение 2 (двух) рабочих дней со дня ее регистрации.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64. В случае если в жалобе (претензии) отсутствуют сведения, указанные в пункте 61 настоящего Регламента, ответ на жалобу (претензию) не дается, о чем сообщается заявителю (представителя заявителя) при наличии в жалобе (претензии) номера (номеров) контактного 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телефона</w:t>
      </w:r>
      <w:proofErr w:type="gramEnd"/>
      <w:r w:rsidRPr="00040301">
        <w:rPr>
          <w:rFonts w:ascii="Times New Roman" w:hAnsi="Times New Roman" w:cs="Times New Roman"/>
          <w:sz w:val="24"/>
          <w:szCs w:val="24"/>
        </w:rPr>
        <w:t xml:space="preserve"> либо адреса (адресов) электронной почты, либо почтового адреса.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Основания оставления жалобы (претензии) без рассмотрения: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в жалобе (претензии) содержатся нецензурные либо оскорбительные выражения, угрозы жизни, здоровью и имуществу должностного лица органа, предоставляющего государственные услуги,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б)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 разрешена 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 предоставлении государственной услуги.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 решение о прекращении переписки с заявителем по данному вопросу (о чем заявитель предупреждается);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lastRenderedPageBreak/>
        <w:t>в) по вопросам, содержащимся в жалобе (претензии), имеется вступившее в законную силу судебное решение;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подача жалобы (претензии) лицом, полномочия которого не подтверждены в порядке, установленном законодательством Приднестровской Молдавской Республики;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жалоба (претензия) направлена заявителем, который решением суда, вступившим в законную силу, признан недееспособным;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 сообщается заявителю (представителю заявителя).</w:t>
      </w:r>
    </w:p>
    <w:p w:rsidR="00BF7302" w:rsidRDefault="00BF7302" w:rsidP="00407F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407F44" w:rsidRDefault="00C167E0" w:rsidP="00407F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F44">
        <w:rPr>
          <w:rFonts w:ascii="Times New Roman" w:hAnsi="Times New Roman" w:cs="Times New Roman"/>
          <w:b/>
          <w:sz w:val="24"/>
          <w:szCs w:val="24"/>
        </w:rPr>
        <w:t>36. Перечень оснований для приостановления рассмотрения жалобы (претензии) в случае, если возможность приостановления предусмотрена законодательством Приднестровской Молдавской Республики</w:t>
      </w:r>
    </w:p>
    <w:p w:rsidR="00407F44" w:rsidRDefault="00407F44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65. Основания для приостановления рассмотрения жалобы (претензии) законодательством Приднестровской Молдавской Республики не предусмотрены.</w:t>
      </w:r>
    </w:p>
    <w:p w:rsidR="00407F44" w:rsidRDefault="00407F44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407F44" w:rsidRDefault="00C167E0" w:rsidP="00407F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F44">
        <w:rPr>
          <w:rFonts w:ascii="Times New Roman" w:hAnsi="Times New Roman" w:cs="Times New Roman"/>
          <w:b/>
          <w:sz w:val="24"/>
          <w:szCs w:val="24"/>
        </w:rPr>
        <w:t>37. Результат рассмотрения жалобы (претензии)</w:t>
      </w:r>
    </w:p>
    <w:p w:rsidR="00407F44" w:rsidRDefault="00407F44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66. По результатам рассмотрения жалобы (претензии) принимается одно из следующих решений: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а) об удовлетворении жалобы (претензии), в том числе в форме отмены принятого решения, исправления допущенных опечаток и ошибок в выданных в результате предоставления государственной услуги 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об отказе в удовлетворении жалобы (претензии).</w:t>
      </w:r>
    </w:p>
    <w:p w:rsidR="00407F44" w:rsidRPr="00407F44" w:rsidRDefault="00407F44" w:rsidP="00407F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407F44" w:rsidRDefault="00C167E0" w:rsidP="00407F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F44">
        <w:rPr>
          <w:rFonts w:ascii="Times New Roman" w:hAnsi="Times New Roman" w:cs="Times New Roman"/>
          <w:b/>
          <w:sz w:val="24"/>
          <w:szCs w:val="24"/>
        </w:rPr>
        <w:t>38. Порядок информирования заявителя о результатах рассмотрения жалобы (претензии)</w:t>
      </w:r>
    </w:p>
    <w:p w:rsidR="00407F44" w:rsidRDefault="00407F44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67. Не позднее дня, следующего за днем принятия решения, указанного в пункте 66 настоящего Регламента, заявителю (представителю заявителя) направляется мотивированный ответ о результатах рассмотрения жалобы (претензии).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Ответ заявителю (представителю заявителя)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в электронной форме.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68. В случае признания жалобы (претензии) подлежащей удовлетворению в ответе заявителю, указанном в пункте 67 настоящего Регламента, дается информация о действиях, осуществляемых уполномоченным органом в целях незамедлительного устранения выявленных нарушений при оказании государственных услуг, а также приносятся извинения за доставленные </w:t>
      </w:r>
      <w:proofErr w:type="gramStart"/>
      <w:r w:rsidRPr="00040301"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040301"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 государственной услуги.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 xml:space="preserve">69. В случае признания жалобы (претензии) не подлежащей удовлетворению в ответе заявителю, указанном в пункте 67 настоящего Регламента, даются аргументированные </w:t>
      </w:r>
      <w:r w:rsidRPr="00040301">
        <w:rPr>
          <w:rFonts w:ascii="Times New Roman" w:hAnsi="Times New Roman" w:cs="Times New Roman"/>
          <w:sz w:val="24"/>
          <w:szCs w:val="24"/>
        </w:rPr>
        <w:lastRenderedPageBreak/>
        <w:t>разъяснения о причинах принятого решения, а также информация о порядке обжалования принятого решения.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70.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71. В ответе по результатам рассмотрения жалобы (претензии) указываются: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а) наименование органа, рассмотревшего жалобу (претензию), должность, фамилия, имя, отчество (при наличии) руководителя, принявшего решение;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301">
        <w:rPr>
          <w:rFonts w:ascii="Times New Roman" w:hAnsi="Times New Roman" w:cs="Times New Roman"/>
          <w:sz w:val="24"/>
          <w:szCs w:val="24"/>
        </w:rPr>
        <w:t>б) номер, дата, место принятия решения, включая сведения о должностном лице, решение и (или) действие (бездействие) которого обжалуется;</w:t>
      </w:r>
      <w:proofErr w:type="gramEnd"/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фамилия, имя, отчество (при наличии) заявителя (представителя заявителя);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основания для принятия решения;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принятое решение;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е) в случае если жалоба (претензия) признана обоснованной - сроки устранения выявленных нарушений, в том числе срок предоставления результата государственной услуги;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ж) сведения о порядке обжалования решения.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 случае направления ответа о результатах рассмотрения жалобы (претензии) в форме электронного документа данный ответ подписывается усиленной квалифицированной электронной подписью уполномоченного на рассмотрение жалобы (претензии) должностного лица уполномоченного органа.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407F44" w:rsidRDefault="00C167E0" w:rsidP="00407F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F44">
        <w:rPr>
          <w:rFonts w:ascii="Times New Roman" w:hAnsi="Times New Roman" w:cs="Times New Roman"/>
          <w:b/>
          <w:sz w:val="24"/>
          <w:szCs w:val="24"/>
        </w:rPr>
        <w:t>39. Порядок обжалования решения по жалобе (претензии)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72. В случае несогласия с результатами рассмотрения жалобы (претензии) повторная жалоба (претензия) может быть подана заявителем в вышестоящий орган (вышестоящему должностному лицу), в непосредственном ведении (подчинении) которого находится орган, предоставляющий государственные услуги.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Решение по жалобе (претензии), в том числе по повторной жалобе (претензии), также может быть обжаловано заявителем в судебном порядке.</w:t>
      </w:r>
    </w:p>
    <w:p w:rsidR="0044439B" w:rsidRDefault="0044439B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44439B" w:rsidRDefault="00C167E0" w:rsidP="0044439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39B">
        <w:rPr>
          <w:rFonts w:ascii="Times New Roman" w:hAnsi="Times New Roman" w:cs="Times New Roman"/>
          <w:b/>
          <w:sz w:val="24"/>
          <w:szCs w:val="24"/>
        </w:rPr>
        <w:t>40. Право заявителя (представителя заявителя) на получение информации и документов, необходимых для обоснования и рассмотрения жалобы (претензии)</w:t>
      </w:r>
    </w:p>
    <w:p w:rsidR="0044439B" w:rsidRDefault="0044439B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73. Заявитель (представитель заявителя) имеет право на получение информации и (или) документов, необходимых для обоснования и рассмотрения жалобы (претензии).</w:t>
      </w:r>
    </w:p>
    <w:p w:rsidR="0044439B" w:rsidRDefault="0044439B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44439B" w:rsidRDefault="00C167E0" w:rsidP="0044439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39B">
        <w:rPr>
          <w:rFonts w:ascii="Times New Roman" w:hAnsi="Times New Roman" w:cs="Times New Roman"/>
          <w:b/>
          <w:sz w:val="24"/>
          <w:szCs w:val="24"/>
        </w:rPr>
        <w:t>41. Способы информирования заявителей (представителей заявителя) о порядке подачи и рассмотрения жалобы (претензии)</w:t>
      </w:r>
    </w:p>
    <w:p w:rsidR="0044439B" w:rsidRDefault="0044439B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74. Информирование заявителей (представителей заявителя) о порядке обжалования решений и (или) действий (бездействия) должностных лиц уполномоченного органа обеспечивается посредством размещения информации на стендах в местах предоставления государственной услуги, на Портале и на официальном сайте уполномоченного органа.</w:t>
      </w:r>
    </w:p>
    <w:p w:rsidR="0044439B" w:rsidRDefault="0044439B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302" w:rsidRDefault="00BF7302" w:rsidP="0044439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44439B" w:rsidRDefault="00C167E0" w:rsidP="0044439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3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42. </w:t>
      </w:r>
      <w:proofErr w:type="gramStart"/>
      <w:r w:rsidRPr="0044439B">
        <w:rPr>
          <w:rFonts w:ascii="Times New Roman" w:hAnsi="Times New Roman" w:cs="Times New Roman"/>
          <w:b/>
          <w:sz w:val="24"/>
          <w:szCs w:val="24"/>
        </w:rPr>
        <w:t>Ответственность за нарушение порядка досудебного (внесудебного) рассмотрения жалоб (претензий) заявителей на решения и (или) действия (бездействия) органа, предоставляющего государственные услуги, и (или) его должностных лиц при предоставлении государственной услуги</w:t>
      </w:r>
      <w:proofErr w:type="gramEnd"/>
    </w:p>
    <w:p w:rsidR="0044439B" w:rsidRPr="0044439B" w:rsidRDefault="0044439B" w:rsidP="0044439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75. В случае нарушения должностными лицами органа, предоставляющего государственные услуги, порядка досудебного (внесудебного) рассмотрения жалоб (претензий) заявителей на решения и (или) действия (бездействия) органа, предоставляющего государственные услуги, и (или) его должностных лиц при предоставлении государственной услуги указанные должностные лица подлежат привлечению к ответственности в соответствии с законодательством Приднестровской Молдавской Республики.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Основаниями для наступления ответственности являются: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а) неправомерный отказ в приеме и рассмотрении жалоб (претензий);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б) нарушение сроков рассмотрения жалоб (претензии), направления ответа;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в) направление неполного или необоснованного ответа по жалобам (претензий) заявителей;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г) принятие заведомо необоснованного и (или) незаконного решения;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преследование заявителей в связи с их жалобами (претензиями);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е) неисполнение решений, принятых по результатам рассмотрения жалоб (претензий);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ж) оставление жалобы (претензии) без рассмотрения по основаниям, не предусмотренным </w:t>
      </w:r>
      <w:hyperlink r:id="rId10" w:tooltip="(ВСТУПИЛ В СИЛУ 22.08.2016) Об организации предоставления государственных услуг" w:history="1">
        <w:r w:rsidRPr="00040301">
          <w:rPr>
            <w:rStyle w:val="a3"/>
            <w:rFonts w:ascii="Times New Roman" w:hAnsi="Times New Roman" w:cs="Times New Roman"/>
            <w:sz w:val="24"/>
            <w:szCs w:val="24"/>
          </w:rPr>
          <w:t>Законом Приднестровской Молдавской Республики от 19 августа 2016 года № 211-З-VI "Об организации предоставления государственных услуг"</w:t>
        </w:r>
      </w:hyperlink>
      <w:r w:rsidRPr="00040301">
        <w:rPr>
          <w:rFonts w:ascii="Times New Roman" w:hAnsi="Times New Roman" w:cs="Times New Roman"/>
          <w:sz w:val="24"/>
          <w:szCs w:val="24"/>
        </w:rPr>
        <w:t> (САЗ 16-33);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30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40301">
        <w:rPr>
          <w:rFonts w:ascii="Times New Roman" w:hAnsi="Times New Roman" w:cs="Times New Roman"/>
          <w:sz w:val="24"/>
          <w:szCs w:val="24"/>
        </w:rPr>
        <w:t>) воспрепятствование осуществлению права на досудебное обжалование, а также воспрепятствование работе по приему и рассмотрению жалоб (претензий) заявителей;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и) нарушение порядка ведения личного приема заявителей, порядка выдачи документов, подтверждающих прием жалоб (претензий);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к) нарушение прав заявителей участвовать в рассмотрении их жалоб (претензий);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л) использование или распространение сведений о частной жизни граждан или о деятельности организаций без их согласия;</w:t>
      </w:r>
    </w:p>
    <w:p w:rsidR="00C167E0" w:rsidRPr="00040301" w:rsidRDefault="00C167E0" w:rsidP="000403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м) нарушение правил о подведомственности рассмотрения жалоб (претензий).</w:t>
      </w:r>
    </w:p>
    <w:p w:rsidR="0044439B" w:rsidRDefault="0044439B" w:rsidP="00040301">
      <w:pPr>
        <w:spacing w:after="0"/>
        <w:ind w:firstLine="709"/>
        <w:jc w:val="both"/>
      </w:pPr>
    </w:p>
    <w:p w:rsidR="0044439B" w:rsidRDefault="0044439B" w:rsidP="00040301">
      <w:pPr>
        <w:spacing w:after="0"/>
        <w:ind w:firstLine="709"/>
        <w:jc w:val="both"/>
      </w:pPr>
    </w:p>
    <w:p w:rsidR="0044439B" w:rsidRDefault="0044439B" w:rsidP="00040301">
      <w:pPr>
        <w:spacing w:after="0"/>
        <w:ind w:firstLine="709"/>
        <w:jc w:val="both"/>
      </w:pPr>
    </w:p>
    <w:p w:rsidR="0044439B" w:rsidRDefault="0044439B" w:rsidP="009A6725">
      <w:pPr>
        <w:spacing w:after="0"/>
        <w:ind w:firstLine="709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9A6725" w:rsidP="009A6725">
      <w:pPr>
        <w:spacing w:after="0"/>
        <w:ind w:firstLine="5387"/>
      </w:pPr>
    </w:p>
    <w:p w:rsidR="009A6725" w:rsidRDefault="00FC181A" w:rsidP="009A6725">
      <w:pPr>
        <w:spacing w:after="0"/>
        <w:ind w:firstLine="5387"/>
      </w:pPr>
      <w:r>
        <w:lastRenderedPageBreak/>
        <w:fldChar w:fldCharType="begin"/>
      </w:r>
      <w:r>
        <w:instrText>HYPERLINK "https://pravopmr.ru/Content/Documents/2021/2021-07-07_229_1.docx"</w:instrText>
      </w:r>
      <w:r>
        <w:fldChar w:fldCharType="separate"/>
      </w:r>
      <w:r w:rsidR="00C167E0" w:rsidRPr="00040301">
        <w:rPr>
          <w:rStyle w:val="a3"/>
          <w:rFonts w:ascii="Times New Roman" w:hAnsi="Times New Roman" w:cs="Times New Roman"/>
          <w:sz w:val="24"/>
          <w:szCs w:val="24"/>
        </w:rPr>
        <w:t>ПРИЛОЖЕНИЕ № 1</w:t>
      </w:r>
      <w:r>
        <w:fldChar w:fldCharType="end"/>
      </w:r>
    </w:p>
    <w:p w:rsidR="009A6725" w:rsidRDefault="00C167E0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к Регламенту</w:t>
      </w:r>
      <w:r w:rsidR="009A6725">
        <w:rPr>
          <w:rFonts w:ascii="Times New Roman" w:hAnsi="Times New Roman" w:cs="Times New Roman"/>
          <w:sz w:val="24"/>
          <w:szCs w:val="24"/>
        </w:rPr>
        <w:t xml:space="preserve"> предоставления 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государственными  </w:t>
      </w:r>
      <w:r w:rsidR="00C167E0" w:rsidRPr="00040301"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z w:val="24"/>
          <w:szCs w:val="24"/>
        </w:rPr>
        <w:t>министрациями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городов (районов)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Приднестровской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Молдавской Республики </w:t>
      </w:r>
    </w:p>
    <w:p w:rsidR="009A6725" w:rsidRDefault="00C167E0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государственной услуги</w:t>
      </w:r>
      <w:r w:rsidR="009A67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"Выдача Решения </w:t>
      </w:r>
      <w:r w:rsidR="00C167E0" w:rsidRPr="00040301">
        <w:rPr>
          <w:rFonts w:ascii="Times New Roman" w:hAnsi="Times New Roman" w:cs="Times New Roman"/>
          <w:sz w:val="24"/>
          <w:szCs w:val="24"/>
        </w:rPr>
        <w:t>о разр</w:t>
      </w:r>
      <w:r>
        <w:rPr>
          <w:rFonts w:ascii="Times New Roman" w:hAnsi="Times New Roman" w:cs="Times New Roman"/>
          <w:sz w:val="24"/>
          <w:szCs w:val="24"/>
        </w:rPr>
        <w:t>ешении 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 объекта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(реконструкцию, перепланировку,</w:t>
      </w:r>
      <w:proofErr w:type="gramEnd"/>
    </w:p>
    <w:p w:rsidR="00C167E0" w:rsidRPr="00040301" w:rsidRDefault="00C167E0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переустройство)"</w:t>
      </w:r>
    </w:p>
    <w:p w:rsidR="009A6725" w:rsidRDefault="009A6725" w:rsidP="009A6725">
      <w:pPr>
        <w:tabs>
          <w:tab w:val="left" w:pos="6046"/>
        </w:tabs>
        <w:spacing w:after="0"/>
        <w:ind w:left="5387"/>
        <w:rPr>
          <w:sz w:val="28"/>
          <w:szCs w:val="28"/>
        </w:rPr>
      </w:pPr>
    </w:p>
    <w:p w:rsidR="009A6725" w:rsidRPr="009A6725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9A6725" w:rsidRPr="009A6725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</w:t>
      </w:r>
      <w:r w:rsidR="0062429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A6725" w:rsidRPr="009A6725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</w:t>
      </w:r>
      <w:r w:rsidR="0062429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A6725" w:rsidRDefault="0062429A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О</w:t>
      </w:r>
      <w:r w:rsidR="009A6725" w:rsidRPr="009A6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6725" w:rsidRPr="009A6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A6725" w:rsidRPr="009A6725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</w:t>
      </w:r>
      <w:r w:rsidR="0062429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9A6725">
        <w:rPr>
          <w:rFonts w:ascii="Times New Roman" w:hAnsi="Times New Roman" w:cs="Times New Roman"/>
          <w:sz w:val="24"/>
          <w:szCs w:val="24"/>
        </w:rPr>
        <w:t>,</w:t>
      </w:r>
    </w:p>
    <w:p w:rsid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proofErr w:type="gramStart"/>
      <w:r w:rsidR="009A6725" w:rsidRPr="0062429A">
        <w:rPr>
          <w:rFonts w:ascii="Times New Roman" w:hAnsi="Times New Roman" w:cs="Times New Roman"/>
          <w:sz w:val="18"/>
          <w:szCs w:val="18"/>
        </w:rPr>
        <w:t>(фамилия, имя, отчество (при наличии)</w:t>
      </w:r>
      <w:proofErr w:type="gramEnd"/>
    </w:p>
    <w:p w:rsidR="009A6725" w:rsidRP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9A6725" w:rsidRPr="0062429A">
        <w:rPr>
          <w:rFonts w:ascii="Times New Roman" w:hAnsi="Times New Roman" w:cs="Times New Roman"/>
          <w:sz w:val="18"/>
          <w:szCs w:val="18"/>
        </w:rPr>
        <w:t xml:space="preserve"> заявителя полностью)</w:t>
      </w:r>
    </w:p>
    <w:p w:rsidR="0062429A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проживающего  _____________________</w:t>
      </w:r>
    </w:p>
    <w:p w:rsidR="0062429A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(</w:t>
      </w:r>
      <w:r w:rsidRPr="0062429A">
        <w:rPr>
          <w:rFonts w:ascii="Times New Roman" w:hAnsi="Times New Roman" w:cs="Times New Roman"/>
          <w:sz w:val="18"/>
          <w:szCs w:val="18"/>
        </w:rPr>
        <w:t>полный адрес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62429A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9A6725" w:rsidRPr="009A6725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proofErr w:type="gramStart"/>
      <w:r w:rsidR="009A6725" w:rsidRPr="0062429A">
        <w:rPr>
          <w:rFonts w:ascii="Times New Roman" w:hAnsi="Times New Roman" w:cs="Times New Roman"/>
          <w:sz w:val="18"/>
          <w:szCs w:val="18"/>
        </w:rPr>
        <w:t>(серия, номер, кем выдан и дата выдачи паспорта</w:t>
      </w:r>
      <w:proofErr w:type="gramEnd"/>
    </w:p>
    <w:p w:rsid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9A6725" w:rsidRPr="0062429A">
        <w:rPr>
          <w:rFonts w:ascii="Times New Roman" w:hAnsi="Times New Roman" w:cs="Times New Roman"/>
          <w:sz w:val="18"/>
          <w:szCs w:val="18"/>
        </w:rPr>
        <w:t>Приднестровской Молдавской Республики</w:t>
      </w:r>
      <w:r w:rsidRPr="0062429A">
        <w:rPr>
          <w:rFonts w:ascii="Times New Roman" w:hAnsi="Times New Roman" w:cs="Times New Roman"/>
          <w:sz w:val="18"/>
          <w:szCs w:val="18"/>
        </w:rPr>
        <w:t xml:space="preserve"> </w:t>
      </w:r>
      <w:r w:rsidR="009A6725" w:rsidRPr="0062429A">
        <w:rPr>
          <w:rFonts w:ascii="Times New Roman" w:hAnsi="Times New Roman" w:cs="Times New Roman"/>
          <w:sz w:val="18"/>
          <w:szCs w:val="18"/>
        </w:rPr>
        <w:t xml:space="preserve">или </w:t>
      </w:r>
    </w:p>
    <w:p w:rsidR="0062429A" w:rsidRP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9A6725" w:rsidRPr="0062429A">
        <w:rPr>
          <w:rFonts w:ascii="Times New Roman" w:hAnsi="Times New Roman" w:cs="Times New Roman"/>
          <w:sz w:val="18"/>
          <w:szCs w:val="18"/>
        </w:rPr>
        <w:t xml:space="preserve">иного документа, </w:t>
      </w:r>
      <w:r>
        <w:rPr>
          <w:rFonts w:ascii="Times New Roman" w:hAnsi="Times New Roman" w:cs="Times New Roman"/>
          <w:sz w:val="18"/>
          <w:szCs w:val="18"/>
        </w:rPr>
        <w:t>удостоверяющего личность)</w:t>
      </w:r>
    </w:p>
    <w:p w:rsidR="0062429A" w:rsidRPr="009A6725" w:rsidRDefault="0062429A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9A6725" w:rsidRP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(</w:t>
      </w:r>
      <w:r w:rsidR="009A6725" w:rsidRPr="0062429A">
        <w:rPr>
          <w:rFonts w:ascii="Times New Roman" w:hAnsi="Times New Roman" w:cs="Times New Roman"/>
          <w:sz w:val="18"/>
          <w:szCs w:val="18"/>
        </w:rPr>
        <w:t>номер телефона)</w:t>
      </w:r>
    </w:p>
    <w:p w:rsidR="0062429A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Представитель по доверенности № ______</w:t>
      </w:r>
    </w:p>
    <w:p w:rsidR="009A6725" w:rsidRPr="009A6725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от ________________________________</w:t>
      </w:r>
      <w:r w:rsidR="0062429A">
        <w:rPr>
          <w:rFonts w:ascii="Times New Roman" w:hAnsi="Times New Roman" w:cs="Times New Roman"/>
          <w:sz w:val="24"/>
          <w:szCs w:val="24"/>
        </w:rPr>
        <w:t>_</w:t>
      </w:r>
    </w:p>
    <w:p w:rsidR="0062429A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_____</w:t>
      </w:r>
      <w:r w:rsidR="0062429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2429A" w:rsidRP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 w:rsidRPr="009A6725">
        <w:rPr>
          <w:rFonts w:ascii="Times New Roman" w:hAnsi="Times New Roman" w:cs="Times New Roman"/>
          <w:sz w:val="24"/>
          <w:szCs w:val="24"/>
        </w:rPr>
        <w:t xml:space="preserve"> </w:t>
      </w:r>
      <w:r w:rsidRPr="0062429A">
        <w:rPr>
          <w:rFonts w:ascii="Times New Roman" w:hAnsi="Times New Roman" w:cs="Times New Roman"/>
          <w:sz w:val="18"/>
          <w:szCs w:val="18"/>
        </w:rPr>
        <w:t>(фамилия, имя, о</w:t>
      </w:r>
      <w:r>
        <w:rPr>
          <w:rFonts w:ascii="Times New Roman" w:hAnsi="Times New Roman" w:cs="Times New Roman"/>
          <w:sz w:val="18"/>
          <w:szCs w:val="18"/>
        </w:rPr>
        <w:t>тчество (при наличии) полностью)</w:t>
      </w:r>
    </w:p>
    <w:p w:rsidR="009A6725" w:rsidRPr="009A6725" w:rsidRDefault="009A6725" w:rsidP="0062429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2429A">
        <w:rPr>
          <w:rFonts w:ascii="Times New Roman" w:hAnsi="Times New Roman" w:cs="Times New Roman"/>
          <w:sz w:val="24"/>
          <w:szCs w:val="24"/>
        </w:rPr>
        <w:t>______</w:t>
      </w:r>
    </w:p>
    <w:p w:rsidR="009A6725" w:rsidRPr="0062429A" w:rsidRDefault="0062429A" w:rsidP="0062429A">
      <w:pPr>
        <w:spacing w:after="0"/>
        <w:ind w:firstLine="48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429A">
        <w:rPr>
          <w:rFonts w:ascii="Times New Roman" w:hAnsi="Times New Roman" w:cs="Times New Roman"/>
          <w:sz w:val="18"/>
          <w:szCs w:val="18"/>
        </w:rPr>
        <w:t>(</w:t>
      </w:r>
      <w:r w:rsidR="009A6725" w:rsidRPr="0062429A">
        <w:rPr>
          <w:rFonts w:ascii="Times New Roman" w:hAnsi="Times New Roman" w:cs="Times New Roman"/>
          <w:sz w:val="18"/>
          <w:szCs w:val="18"/>
        </w:rPr>
        <w:t>номер</w:t>
      </w:r>
      <w:r w:rsidRPr="0062429A">
        <w:rPr>
          <w:rFonts w:ascii="Times New Roman" w:hAnsi="Times New Roman" w:cs="Times New Roman"/>
          <w:sz w:val="18"/>
          <w:szCs w:val="18"/>
        </w:rPr>
        <w:t xml:space="preserve"> </w:t>
      </w:r>
      <w:r w:rsidR="009A6725" w:rsidRPr="0062429A">
        <w:rPr>
          <w:rFonts w:ascii="Times New Roman" w:hAnsi="Times New Roman" w:cs="Times New Roman"/>
          <w:sz w:val="18"/>
          <w:szCs w:val="18"/>
        </w:rPr>
        <w:t>телефона)</w:t>
      </w: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6725" w:rsidRDefault="009A6725" w:rsidP="006242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Заявление</w:t>
      </w:r>
      <w:r w:rsidR="0062429A">
        <w:rPr>
          <w:rFonts w:ascii="Times New Roman" w:hAnsi="Times New Roman" w:cs="Times New Roman"/>
          <w:sz w:val="24"/>
          <w:szCs w:val="24"/>
        </w:rPr>
        <w:t>.</w:t>
      </w:r>
    </w:p>
    <w:p w:rsidR="0062429A" w:rsidRPr="009A6725" w:rsidRDefault="0062429A" w:rsidP="009A67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Прошу разрешить строительство (реконструкцию, перепланировку, переустройство): ________________________________________________________________________________</w:t>
      </w: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Прилагаю документы:_____________________________________________________________</w:t>
      </w: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>«_____» _________________________ 20____ г.</w:t>
      </w: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 xml:space="preserve">________________                              </w:t>
      </w:r>
      <w:r w:rsidRPr="009A6725">
        <w:rPr>
          <w:rFonts w:ascii="Times New Roman" w:hAnsi="Times New Roman" w:cs="Times New Roman"/>
          <w:sz w:val="24"/>
          <w:szCs w:val="24"/>
        </w:rPr>
        <w:tab/>
        <w:t>____________________________________________</w:t>
      </w:r>
    </w:p>
    <w:p w:rsidR="009A6725" w:rsidRPr="009A6725" w:rsidRDefault="009A6725" w:rsidP="009A6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725">
        <w:rPr>
          <w:rFonts w:ascii="Times New Roman" w:hAnsi="Times New Roman" w:cs="Times New Roman"/>
          <w:sz w:val="24"/>
          <w:szCs w:val="24"/>
        </w:rPr>
        <w:t xml:space="preserve">       подпись                                                                     (фамилия, имя, отчество (при наличии))</w:t>
      </w:r>
    </w:p>
    <w:p w:rsidR="009A6725" w:rsidRPr="009A6725" w:rsidRDefault="009A6725" w:rsidP="009A6725">
      <w:pPr>
        <w:rPr>
          <w:rFonts w:ascii="Times New Roman" w:hAnsi="Times New Roman" w:cs="Times New Roman"/>
          <w:sz w:val="24"/>
          <w:szCs w:val="24"/>
        </w:rPr>
      </w:pPr>
    </w:p>
    <w:p w:rsidR="009A6725" w:rsidRDefault="00FC181A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167E0" w:rsidRPr="00040301">
          <w:rPr>
            <w:rStyle w:val="a3"/>
            <w:rFonts w:ascii="Times New Roman" w:hAnsi="Times New Roman" w:cs="Times New Roman"/>
            <w:sz w:val="24"/>
            <w:szCs w:val="24"/>
          </w:rPr>
          <w:t>ПРИЛОЖЕНИЕ № 2</w:t>
        </w:r>
      </w:hyperlink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к Регламенту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 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государственными  </w:t>
      </w:r>
      <w:r w:rsidRPr="00040301"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z w:val="24"/>
          <w:szCs w:val="24"/>
        </w:rPr>
        <w:t>министрациями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городов (районов)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Приднестровской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Молдавской Республики 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государственной 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"Выдача Решения </w:t>
      </w:r>
      <w:r w:rsidRPr="00040301">
        <w:rPr>
          <w:rFonts w:ascii="Times New Roman" w:hAnsi="Times New Roman" w:cs="Times New Roman"/>
          <w:sz w:val="24"/>
          <w:szCs w:val="24"/>
        </w:rPr>
        <w:t>о разр</w:t>
      </w:r>
      <w:r>
        <w:rPr>
          <w:rFonts w:ascii="Times New Roman" w:hAnsi="Times New Roman" w:cs="Times New Roman"/>
          <w:sz w:val="24"/>
          <w:szCs w:val="24"/>
        </w:rPr>
        <w:t>ешении 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 объекта</w:t>
      </w:r>
    </w:p>
    <w:p w:rsidR="009A6725" w:rsidRDefault="009A6725" w:rsidP="009A6725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(реконструкцию, перепланировку,</w:t>
      </w:r>
      <w:proofErr w:type="gramEnd"/>
    </w:p>
    <w:p w:rsidR="00A92068" w:rsidRDefault="009A6725" w:rsidP="00A92068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 w:rsidRPr="00040301">
        <w:rPr>
          <w:rFonts w:ascii="Times New Roman" w:hAnsi="Times New Roman" w:cs="Times New Roman"/>
          <w:sz w:val="24"/>
          <w:szCs w:val="24"/>
        </w:rPr>
        <w:t>переустройство)"</w:t>
      </w:r>
    </w:p>
    <w:p w:rsidR="00A92068" w:rsidRDefault="00A92068" w:rsidP="00A92068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</w:p>
    <w:p w:rsidR="00A92068" w:rsidRDefault="00A92068" w:rsidP="00A92068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</w:p>
    <w:p w:rsidR="00A92068" w:rsidRPr="00FC5BF2" w:rsidRDefault="00FC181A" w:rsidP="00A920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del w:id="0" w:author="varfolomeeva_ev" w:date="2018-12-12T08:45:00Z">
        <w:r w:rsidRPr="00FC181A">
          <w:rPr>
            <w:rFonts w:ascii="Times New Roman" w:hAnsi="Times New Roman" w:cs="Times New Roman"/>
            <w:noProof/>
          </w:rPr>
          <w:pi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Стрелка: вниз 2" o:spid="_x0000_s1124" type="#_x0000_t67" style="position:absolute;left:0;text-align:left;margin-left:231.5pt;margin-top:458.4pt;width:28.5pt;height:2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">
              <v:textbox style="layout-flow:vertical-ideographic"/>
            </v:shape>
          </w:pict>
        </w:r>
        <w:r w:rsidRPr="00FC181A">
          <w:rPr>
            <w:rFonts w:ascii="Times New Roman" w:hAnsi="Times New Roman" w:cs="Times New Roman"/>
            <w:noProof/>
          </w:rPr>
          <w:pict>
            <v:rect id="Прямоугольник 3" o:spid="_x0000_s1125" style="position:absolute;left:0;text-align:left;margin-left:16.4pt;margin-top:395.9pt;width:445.85pt;height:54.6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">
              <v:textbox style="mso-next-textbox:#Прямоугольник 3">
                <w:txbxContent>
                  <w:p w:rsidR="00137195" w:rsidRPr="00C201A9" w:rsidRDefault="00137195" w:rsidP="0013719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201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Подписание Решения главой администрации города (района) либо письменный отказа в выдаче Решения, подписанный главой администрации города (района)</w:t>
                    </w:r>
                  </w:p>
                  <w:p w:rsidR="00137195" w:rsidRDefault="00137195" w:rsidP="00137195">
                    <w:pPr>
                      <w:jc w:val="center"/>
                    </w:pPr>
                  </w:p>
                </w:txbxContent>
              </v:textbox>
            </v:rect>
          </w:pict>
        </w:r>
        <w:r w:rsidRPr="00FC181A">
          <w:rPr>
            <w:rFonts w:ascii="Times New Roman" w:hAnsi="Times New Roman" w:cs="Times New Roman"/>
            <w:noProof/>
          </w:rPr>
          <w:pict>
            <v:shape id="Стрелка: вниз 7" o:spid="_x0000_s1120" type="#_x0000_t67" style="position:absolute;left:0;text-align:left;margin-left:350.05pt;margin-top:264.3pt;width:52.5pt;height:117.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" adj="19295,8781">
              <v:textbox style="layout-flow:vertical-ideographic"/>
            </v:shape>
          </w:pict>
        </w:r>
        <w:r w:rsidRPr="00FC181A">
          <w:rPr>
            <w:rFonts w:ascii="Times New Roman" w:hAnsi="Times New Roman" w:cs="Times New Roman"/>
            <w:noProof/>
          </w:rPr>
          <w:pict>
            <v:rect id="Прямоугольник 5" o:spid="_x0000_s1123" style="position:absolute;left:0;text-align:left;margin-left:14.9pt;margin-top:291.45pt;width:173.25pt;height:55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">
              <v:textbox style="mso-next-textbox:#Прямоугольник 5">
                <w:txbxContent>
                  <w:p w:rsidR="00137195" w:rsidRPr="00C201A9" w:rsidRDefault="00137195" w:rsidP="0013719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201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Подготовка Решения</w:t>
                    </w:r>
                  </w:p>
                </w:txbxContent>
              </v:textbox>
            </v:rect>
          </w:pict>
        </w:r>
        <w:r w:rsidRPr="00FC181A">
          <w:rPr>
            <w:rFonts w:ascii="Times New Roman" w:hAnsi="Times New Roman" w:cs="Times New Roman"/>
            <w:noProof/>
          </w:rPr>
          <w:pict>
            <v:rect id="Прямоугольник 9" o:spid="_x0000_s1119" style="position:absolute;left:0;text-align:left;margin-left:280.4pt;margin-top:206.9pt;width:180.35pt;height:52.5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">
              <v:textbox style="mso-next-textbox:#Прямоугольник 9">
                <w:txbxContent>
                  <w:p w:rsidR="00137195" w:rsidRPr="00C201A9" w:rsidRDefault="00137195" w:rsidP="0013719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201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Принятие решения об отказе в подготовке Решения</w:t>
                    </w:r>
                  </w:p>
                </w:txbxContent>
              </v:textbox>
            </v:rect>
          </w:pict>
        </w:r>
        <w:r w:rsidRPr="00FC181A">
          <w:rPr>
            <w:rFonts w:ascii="Times New Roman" w:hAnsi="Times New Roman" w:cs="Times New Roman"/>
            <w:noProof/>
          </w:rPr>
          <w:pict>
            <v:shape id="Стрелка: вниз 13" o:spid="_x0000_s1117" type="#_x0000_t67" style="position:absolute;left:0;text-align:left;margin-left:350.05pt;margin-top:177pt;width:25.15pt;height:20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">
              <v:textbox style="layout-flow:vertical-ideographic"/>
            </v:shape>
          </w:pict>
        </w:r>
        <w:r w:rsidRPr="00FC181A">
          <w:rPr>
            <w:rFonts w:ascii="Times New Roman" w:hAnsi="Times New Roman" w:cs="Times New Roman"/>
            <w:noProof/>
          </w:rPr>
          <w:pict>
            <v:rect id="Прямоугольник 8" o:spid="_x0000_s1118" style="position:absolute;left:0;text-align:left;margin-left:14.9pt;margin-top:206.9pt;width:174.75pt;height:52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">
              <v:textbox style="mso-next-textbox:#Прямоугольник 8">
                <w:txbxContent>
                  <w:p w:rsidR="00137195" w:rsidRPr="00C201A9" w:rsidRDefault="00137195" w:rsidP="0013719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201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Принятие решения о подготовке Решения</w:t>
                    </w:r>
                  </w:p>
                  <w:p w:rsidR="00137195" w:rsidRDefault="00137195" w:rsidP="00137195"/>
                </w:txbxContent>
              </v:textbox>
            </v:rect>
          </w:pict>
        </w:r>
        <w:r w:rsidRPr="00FC181A">
          <w:rPr>
            <w:rFonts w:ascii="Times New Roman" w:hAnsi="Times New Roman" w:cs="Times New Roman"/>
            <w:noProof/>
          </w:rPr>
          <w:pict>
            <v:rect id="Прямоугольник 12" o:spid="_x0000_s1114" style="position:absolute;left:0;text-align:left;margin-left:14.9pt;margin-top:131pt;width:445.85pt;height:36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">
              <v:textbox style="mso-next-textbox:#Прямоугольник 12">
                <w:txbxContent>
                  <w:p w:rsidR="00137195" w:rsidRPr="00C201A9" w:rsidRDefault="00137195" w:rsidP="0013719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201A9">
                      <w:rPr>
                        <w:rStyle w:val="blk"/>
                        <w:rFonts w:ascii="Times New Roman" w:hAnsi="Times New Roman" w:cs="Times New Roman"/>
                        <w:sz w:val="24"/>
                        <w:szCs w:val="24"/>
                      </w:rPr>
                      <w:t>Рассмотрение представленных документов должностным лицом, уполномоченным на подготовку Решения</w:t>
                    </w:r>
                  </w:p>
                </w:txbxContent>
              </v:textbox>
            </v:rect>
          </w:pict>
        </w:r>
        <w:r w:rsidRPr="00FC181A">
          <w:rPr>
            <w:rFonts w:ascii="Times New Roman" w:hAnsi="Times New Roman" w:cs="Times New Roman"/>
            <w:noProof/>
          </w:rPr>
          <w:pict>
            <v:shape id="Стрелка: вниз 10" o:spid="_x0000_s1116" type="#_x0000_t67" style="position:absolute;left:0;text-align:left;margin-left:224pt;margin-top:101.5pt;width:27.75pt;height:2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">
              <v:textbox style="layout-flow:vertical-ideographic"/>
            </v:shape>
          </w:pict>
        </w:r>
        <w:r w:rsidRPr="00FC181A">
          <w:rPr>
            <w:rFonts w:ascii="Times New Roman" w:hAnsi="Times New Roman" w:cs="Times New Roman"/>
            <w:noProof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4" o:spid="_x0000_s1113" type="#_x0000_t202" style="position:absolute;left:0;text-align:left;margin-left:14.5pt;margin-top:29.3pt;width:447.35pt;height:64.3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">
              <v:textbox style="mso-next-textbox:#Надпись 14;mso-fit-shape-to-text:t">
                <w:txbxContent>
                  <w:p w:rsidR="00137195" w:rsidRPr="00C201A9" w:rsidRDefault="00137195" w:rsidP="00137195">
                    <w:pPr>
                      <w:tabs>
                        <w:tab w:val="left" w:pos="916"/>
                        <w:tab w:val="left" w:pos="1832"/>
                        <w:tab w:val="left" w:pos="2748"/>
                        <w:tab w:val="left" w:pos="3664"/>
                        <w:tab w:val="left" w:pos="4580"/>
                        <w:tab w:val="left" w:pos="5496"/>
                        <w:tab w:val="left" w:pos="6412"/>
                        <w:tab w:val="left" w:pos="7328"/>
                        <w:tab w:val="left" w:pos="8244"/>
                        <w:tab w:val="left" w:pos="9160"/>
                        <w:tab w:val="left" w:pos="10076"/>
                        <w:tab w:val="left" w:pos="10992"/>
                        <w:tab w:val="left" w:pos="11908"/>
                        <w:tab w:val="left" w:pos="12824"/>
                        <w:tab w:val="left" w:pos="13740"/>
                        <w:tab w:val="left" w:pos="14656"/>
                      </w:tabs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201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Прием и регистрация заявления с пакетом документов должностным лицом Службы «Одно окно» Государственной администрации города (района), уполномоченным на прием заявлений и выдачу Решения</w:t>
                    </w:r>
                  </w:p>
                </w:txbxContent>
              </v:textbox>
            </v:shape>
          </w:pict>
        </w:r>
      </w:del>
      <w:r w:rsidR="00A92068" w:rsidRPr="00FC5BF2">
        <w:rPr>
          <w:rFonts w:ascii="Times New Roman" w:hAnsi="Times New Roman" w:cs="Times New Roman"/>
          <w:b/>
          <w:bCs/>
          <w:kern w:val="36"/>
        </w:rPr>
        <w:t>БЛОК-СХЕМА</w:t>
      </w:r>
      <w:r w:rsidR="00FC5BF2" w:rsidRPr="00FC5BF2">
        <w:rPr>
          <w:rFonts w:ascii="Times New Roman" w:hAnsi="Times New Roman" w:cs="Times New Roman"/>
          <w:b/>
          <w:bCs/>
          <w:kern w:val="36"/>
        </w:rPr>
        <w:t xml:space="preserve"> </w:t>
      </w:r>
      <w:r w:rsidR="00137195" w:rsidRPr="00FC5BF2">
        <w:rPr>
          <w:rFonts w:ascii="Times New Roman" w:hAnsi="Times New Roman" w:cs="Times New Roman"/>
          <w:b/>
          <w:bCs/>
          <w:kern w:val="36"/>
        </w:rPr>
        <w:t>ПРЕДОСТАВЛЕНИЯ ГОСУДАРСТВЕННОЙ УСЛУГИ</w:t>
      </w:r>
      <w:bookmarkStart w:id="1" w:name="dst100502"/>
      <w:bookmarkStart w:id="2" w:name="_GoBack"/>
      <w:bookmarkEnd w:id="1"/>
      <w:bookmarkEnd w:id="2"/>
    </w:p>
    <w:p w:rsidR="00FC5BF2" w:rsidRPr="00A92068" w:rsidRDefault="00FC18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del w:id="3" w:author="varfolomeeva_ev" w:date="2018-12-12T08:45:00Z">
        <w:r w:rsidRPr="00FC181A">
          <w:rPr>
            <w:rFonts w:ascii="Times New Roman" w:hAnsi="Times New Roman" w:cs="Times New Roman"/>
            <w:noProof/>
          </w:rPr>
          <w:pict>
            <v:rect id="Прямоугольник 1" o:spid="_x0000_s1126" style="position:absolute;left:0;text-align:left;margin-left:14.9pt;margin-top:484.05pt;width:447.35pt;height:34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">
              <v:textbox style="mso-next-textbox:#Прямоугольник 1">
                <w:txbxContent>
                  <w:p w:rsidR="00137195" w:rsidRPr="00C201A9" w:rsidRDefault="00137195" w:rsidP="0013719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201A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Выдача заявителю Решения либо письменного отказа в выдаче Решения</w:t>
                    </w:r>
                  </w:p>
                </w:txbxContent>
              </v:textbox>
            </v:rect>
          </w:pict>
        </w:r>
        <w:r w:rsidRPr="00FC181A">
          <w:rPr>
            <w:rFonts w:ascii="Times New Roman" w:hAnsi="Times New Roman" w:cs="Times New Roman"/>
            <w:noProof/>
          </w:rPr>
          <w:pict>
            <v:shape id="Стрелка: вниз 11" o:spid="_x0000_s1115" type="#_x0000_t67" style="position:absolute;left:0;text-align:left;margin-left:75.85pt;margin-top:337.85pt;width:29.25pt;height:2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">
              <v:textbox style="layout-flow:vertical-ideographic"/>
            </v:shape>
          </w:pict>
        </w:r>
        <w:r w:rsidRPr="00FC181A">
          <w:rPr>
            <w:rFonts w:ascii="Times New Roman" w:hAnsi="Times New Roman" w:cs="Times New Roman"/>
            <w:noProof/>
          </w:rPr>
          <w:pict>
            <v:shape id="Стрелка: вниз 6" o:spid="_x0000_s1121" type="#_x0000_t67" style="position:absolute;left:0;text-align:left;margin-left:75.85pt;margin-top:249.75pt;width:32.25pt;height:2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">
              <v:textbox style="layout-flow:vertical-ideographic"/>
            </v:shape>
          </w:pict>
        </w:r>
        <w:r w:rsidRPr="00FC181A">
          <w:rPr>
            <w:rFonts w:ascii="Times New Roman" w:hAnsi="Times New Roman" w:cs="Times New Roman"/>
            <w:noProof/>
          </w:rPr>
          <w:pict>
            <v:shape id="Стрелка: вниз 4" o:spid="_x0000_s1122" type="#_x0000_t67" style="position:absolute;left:0;text-align:left;margin-left:70.1pt;margin-top:161.7pt;width:32.25pt;height:2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">
              <v:textbox style="layout-flow:vertical-ideographic"/>
            </v:shape>
          </w:pict>
        </w:r>
      </w:del>
    </w:p>
    <w:sectPr w:rsidR="00FC5BF2" w:rsidRPr="00A92068" w:rsidSect="0004030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67E0"/>
    <w:rsid w:val="00040301"/>
    <w:rsid w:val="000A0B5F"/>
    <w:rsid w:val="00137195"/>
    <w:rsid w:val="00236106"/>
    <w:rsid w:val="00286EDE"/>
    <w:rsid w:val="00407F44"/>
    <w:rsid w:val="00422D85"/>
    <w:rsid w:val="0044439B"/>
    <w:rsid w:val="004A6D01"/>
    <w:rsid w:val="005671A8"/>
    <w:rsid w:val="005822F9"/>
    <w:rsid w:val="005A1149"/>
    <w:rsid w:val="0062429A"/>
    <w:rsid w:val="006F0500"/>
    <w:rsid w:val="007F1CC2"/>
    <w:rsid w:val="00810418"/>
    <w:rsid w:val="00830299"/>
    <w:rsid w:val="0096031C"/>
    <w:rsid w:val="009A6725"/>
    <w:rsid w:val="00A92068"/>
    <w:rsid w:val="00BE3A72"/>
    <w:rsid w:val="00BF7302"/>
    <w:rsid w:val="00C167E0"/>
    <w:rsid w:val="00C201A9"/>
    <w:rsid w:val="00CE01B2"/>
    <w:rsid w:val="00D30925"/>
    <w:rsid w:val="00F25F47"/>
    <w:rsid w:val="00FC181A"/>
    <w:rsid w:val="00FC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C2"/>
  </w:style>
  <w:style w:type="paragraph" w:styleId="1">
    <w:name w:val="heading 1"/>
    <w:basedOn w:val="a"/>
    <w:link w:val="10"/>
    <w:uiPriority w:val="9"/>
    <w:qFormat/>
    <w:rsid w:val="00C167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6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67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7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67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67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electionindex">
    <w:name w:val="selection_index"/>
    <w:basedOn w:val="a0"/>
    <w:rsid w:val="00C167E0"/>
  </w:style>
  <w:style w:type="character" w:customStyle="1" w:styleId="version">
    <w:name w:val="version"/>
    <w:basedOn w:val="a0"/>
    <w:rsid w:val="00C167E0"/>
  </w:style>
  <w:style w:type="character" w:styleId="a3">
    <w:name w:val="Hyperlink"/>
    <w:basedOn w:val="a0"/>
    <w:uiPriority w:val="99"/>
    <w:unhideWhenUsed/>
    <w:rsid w:val="00C167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67E0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C16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167E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1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67E0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371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2387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4350">
              <w:marLeft w:val="1548"/>
              <w:marRight w:val="15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1177">
                  <w:marLeft w:val="79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56498">
                  <w:marLeft w:val="0"/>
                  <w:marRight w:val="7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788630">
              <w:marLeft w:val="3869"/>
              <w:marRight w:val="3869"/>
              <w:marTop w:val="316"/>
              <w:marBottom w:val="3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9722">
              <w:marLeft w:val="0"/>
              <w:marRight w:val="0"/>
              <w:marTop w:val="0"/>
              <w:marBottom w:val="3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83989">
          <w:marLeft w:val="0"/>
          <w:marRight w:val="0"/>
          <w:marTop w:val="0"/>
          <w:marBottom w:val="6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60541">
              <w:marLeft w:val="3869"/>
              <w:marRight w:val="3869"/>
              <w:marTop w:val="316"/>
              <w:marBottom w:val="3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2591">
              <w:marLeft w:val="0"/>
              <w:marRight w:val="0"/>
              <w:marTop w:val="0"/>
              <w:marBottom w:val="3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764865">
          <w:marLeft w:val="0"/>
          <w:marRight w:val="0"/>
          <w:marTop w:val="0"/>
          <w:marBottom w:val="6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79392">
          <w:marLeft w:val="0"/>
          <w:marRight w:val="0"/>
          <w:marTop w:val="0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6718">
              <w:marLeft w:val="0"/>
              <w:marRight w:val="0"/>
              <w:marTop w:val="0"/>
              <w:marBottom w:val="0"/>
              <w:divBdr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</w:divBdr>
              <w:divsChild>
                <w:div w:id="43723370">
                  <w:marLeft w:val="0"/>
                  <w:marRight w:val="0"/>
                  <w:marTop w:val="158"/>
                  <w:marBottom w:val="15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3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4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33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976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021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8781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1179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798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205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019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2270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01059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723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2324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3469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348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18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89638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088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882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101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160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4405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822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8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4653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76318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504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5769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77369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628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65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265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234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0297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267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882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26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049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389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427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1688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21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5315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7059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91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43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369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49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7649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37203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35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4927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88206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643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166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157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96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59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57159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6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2802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1324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81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300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39757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7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28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3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482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047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8437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109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2894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510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204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95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4516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15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426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917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585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74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0645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053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04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65010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677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750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95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27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962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84805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53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8372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8051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75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6704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9306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061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0229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789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178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41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3345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83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02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2256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310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927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9199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919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2435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78334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379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88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27798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86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0217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268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588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21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7949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754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7434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08718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647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5396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9442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206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2827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97878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9609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9870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443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49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036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88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49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4712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428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733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97114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867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32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672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24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0837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1052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387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260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92978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428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54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2424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42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508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888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391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8093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881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895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3574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17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878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942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46530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66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2420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6909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78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596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350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077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160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30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1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190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4552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49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731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2891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55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0293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7742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04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9229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629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91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3282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1198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338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81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743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30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445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7486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178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00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8752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193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1318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361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606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897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49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382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500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995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33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6913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390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595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1565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6081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240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8067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77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42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895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315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8526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8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202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40801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196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829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700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531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145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3636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9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33139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6531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716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328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864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46067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184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812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9464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794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8827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0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03163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12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6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186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664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26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27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267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44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952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734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637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42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6007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012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50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468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69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0023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4624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85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792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130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630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71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2044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09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97093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23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7478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673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294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262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92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9666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678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52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810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54455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08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132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01494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023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1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977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657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3750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9079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738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8822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675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26533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380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814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6079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79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485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94761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60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58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335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742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7759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423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884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7597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916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589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945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7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4884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83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5340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25242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185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26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715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11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9565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7821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190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004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6142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34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16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2361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18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2395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35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167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947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8124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804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488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910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84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331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0518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210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017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8163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54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024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3763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17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8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0632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36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152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65270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08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38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494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065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49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864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770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496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07867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979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922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5179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368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972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604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320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6586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75680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435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199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776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378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483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5738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23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07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95721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665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923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5370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930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256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380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873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391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1598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211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73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08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84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44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5092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453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9277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4937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626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4625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7545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924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037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869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50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940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2159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28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214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52662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58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5925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66270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860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85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53101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63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25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71607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7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277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4181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215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484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8293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900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204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9938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626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5866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88103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600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038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28802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821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055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971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612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9389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740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657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966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5285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933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608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3430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586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875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779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71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411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667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212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0143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54791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948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085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93113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85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374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15990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289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882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75905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421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2301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6175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755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599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46159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535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436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12674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5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99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0547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0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683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18183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1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045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121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1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489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5561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25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141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3840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1259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55912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34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76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4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36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5565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74569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21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67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916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232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2827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016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136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593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78087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84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2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775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81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207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7420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643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66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0035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52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826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1921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670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42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84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942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015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583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604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852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5730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11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028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0314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882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0347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177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088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3673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76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4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439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387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958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8885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3285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501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46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81327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444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9758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335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29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506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45539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561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7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76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555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4822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7262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2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043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2054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247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8305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619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55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88737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220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9508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374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3400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9563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8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9510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1216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35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5595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3344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45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728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5241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210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5269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419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222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901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71202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166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752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15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90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27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801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288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91188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35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77280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535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18920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19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927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9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29605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5811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0595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758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20487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2566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6105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779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15197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5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2859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483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656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723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7673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465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87609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16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86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709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28089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6832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517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302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258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074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433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69729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5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01976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274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3974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1023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42657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686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367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955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67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64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6095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697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22635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787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948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47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276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893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36690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3615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61329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536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834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171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418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2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0500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63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375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730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9606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987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46559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17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9228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9591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095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448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3510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85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82957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77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1626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80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280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4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84010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0692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53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42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12765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5419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9007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73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021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7554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908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80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8879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5215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2303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25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62339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7477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23223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12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718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4274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8705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196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1562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1798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8378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1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748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3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28687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3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909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8850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2176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856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312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767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3419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157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8260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401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223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494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0441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7007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38030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01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650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520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13000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009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297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528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5119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103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763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4350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864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969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23712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68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403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140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5940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4230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749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917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559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1829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8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1594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3413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62818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110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8316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5821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8050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827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64064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21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34556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130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374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9699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86045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292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9572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4181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8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834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06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304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101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11899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83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1364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19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46118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7761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152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96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0531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0319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7731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571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42152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67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732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559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8597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69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972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85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6247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919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743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02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22135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836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53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81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6305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917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5240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073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7152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87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9848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02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934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8317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5894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787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8808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3731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109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061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18581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0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761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188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1628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57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8137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083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8265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848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798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839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3703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470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7340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049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6497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1142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5623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009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9786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7138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0810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46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62734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634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52694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97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53231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0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33520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3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3880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8273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177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772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77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672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392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26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2861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2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2293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47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8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7348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81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04379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1431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7229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8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23401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592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21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619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86888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757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493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720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232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6533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8559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37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680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818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6694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67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841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7297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263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594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4561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3663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4570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834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30872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25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32964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036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7953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596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44636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973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3604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903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8795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398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7731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94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967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164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8141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59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4591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3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16880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9379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9025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69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0092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14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24334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132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4186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9573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24060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390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3974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48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8230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51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0424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986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1216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853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03232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311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397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6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7745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07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499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3939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70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842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472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4542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0899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pmr.ru/View.aspx?id=VHrPb%2fFyG7ffvPmILyyO%2fg%3d%3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avopmr.ru/View.aspx?id=SxIz%2fkFXqzksXf4syXKNZA%3d%3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ravopmr.ru/View.aspx?id=vSeWtvgOHr0QcUw2XYlT%2fw%3d%3d" TargetMode="External"/><Relationship Id="rId11" Type="http://schemas.openxmlformats.org/officeDocument/2006/relationships/hyperlink" Target="https://pravopmr.ru/Content/Documents/2018/pravit/2018-12-12_442_2.docx" TargetMode="External"/><Relationship Id="rId5" Type="http://schemas.openxmlformats.org/officeDocument/2006/relationships/hyperlink" Target="https://pravopmr.ru/View.aspx?id=feX7X1bVhPFYNjPZfzX4uw%3d%3d" TargetMode="External"/><Relationship Id="rId10" Type="http://schemas.openxmlformats.org/officeDocument/2006/relationships/hyperlink" Target="https://pravopmr.ru/View.aspx?id=vSeWtvgOHr0QcUw2XYlT%2fw%3d%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pmr.ru/View.aspx?id=X7Y%2bKP7qekYs4g%2fP7smWPA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2565-FCF4-4F0F-8101-2E151413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19</Pages>
  <Words>7211</Words>
  <Characters>41105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Анна</cp:lastModifiedBy>
  <cp:revision>22</cp:revision>
  <dcterms:created xsi:type="dcterms:W3CDTF">2021-11-30T23:00:00Z</dcterms:created>
  <dcterms:modified xsi:type="dcterms:W3CDTF">2021-12-01T06:16:00Z</dcterms:modified>
</cp:coreProperties>
</file>